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296" w:rsidRPr="00837E08" w:rsidRDefault="00E75A3F" w:rsidP="00837E08">
      <w:pPr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 xml:space="preserve"> </w:t>
      </w:r>
      <w:r w:rsidR="00F50E90">
        <w:rPr>
          <w:rFonts w:cs="Arial"/>
          <w:b/>
          <w:sz w:val="40"/>
          <w:szCs w:val="40"/>
        </w:rPr>
        <w:t>BREVET de TECHNICIEN SUPÈRIEUR</w:t>
      </w:r>
    </w:p>
    <w:p w:rsidR="00201296" w:rsidRPr="0067555A" w:rsidRDefault="00DF4F88" w:rsidP="0067555A">
      <w:pPr>
        <w:jc w:val="center"/>
        <w:rPr>
          <w:rFonts w:cs="Arial"/>
          <w:b/>
          <w:sz w:val="36"/>
          <w:szCs w:val="32"/>
        </w:rPr>
      </w:pPr>
      <w:r>
        <w:rPr>
          <w:rFonts w:cs="Arial"/>
          <w:b/>
          <w:sz w:val="40"/>
          <w:szCs w:val="40"/>
        </w:rPr>
        <w:t>É</w:t>
      </w:r>
      <w:r w:rsidR="00F50E90">
        <w:rPr>
          <w:rFonts w:cs="Arial"/>
          <w:b/>
          <w:sz w:val="40"/>
          <w:szCs w:val="40"/>
        </w:rPr>
        <w:t>tude et Réalisation d’Agencement</w:t>
      </w:r>
    </w:p>
    <w:p w:rsidR="00201296" w:rsidRDefault="00201296" w:rsidP="00837E08">
      <w:pPr>
        <w:rPr>
          <w:rFonts w:cs="Arial"/>
          <w:b/>
          <w:sz w:val="32"/>
          <w:szCs w:val="32"/>
        </w:rPr>
      </w:pPr>
    </w:p>
    <w:p w:rsidR="00F50E90" w:rsidRDefault="00F50E90" w:rsidP="00F50E90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Organisation et préparation de la réalisation</w:t>
      </w:r>
    </w:p>
    <w:p w:rsidR="00540463" w:rsidRDefault="00540463" w:rsidP="00F50E90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Proposition de correction</w:t>
      </w:r>
    </w:p>
    <w:p w:rsidR="00540463" w:rsidRDefault="00540463">
      <w:pPr>
        <w:spacing w:after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br w:type="page"/>
      </w:r>
    </w:p>
    <w:p w:rsidR="00201296" w:rsidRPr="0032732E" w:rsidRDefault="00201296" w:rsidP="00B727A7">
      <w:pPr>
        <w:pBdr>
          <w:bottom w:val="single" w:sz="4" w:space="1" w:color="auto"/>
        </w:pBdr>
        <w:rPr>
          <w:b/>
          <w:sz w:val="40"/>
          <w:szCs w:val="40"/>
        </w:rPr>
      </w:pPr>
      <w:r w:rsidRPr="0032732E">
        <w:rPr>
          <w:b/>
          <w:sz w:val="40"/>
          <w:szCs w:val="40"/>
        </w:rPr>
        <w:lastRenderedPageBreak/>
        <w:t xml:space="preserve">DR1 </w:t>
      </w:r>
    </w:p>
    <w:tbl>
      <w:tblPr>
        <w:tblStyle w:val="Grilledutableau"/>
        <w:tblW w:w="0" w:type="auto"/>
        <w:jc w:val="center"/>
        <w:shd w:val="clear" w:color="auto" w:fill="FFFFFF" w:themeFill="background1"/>
        <w:tblLook w:val="04A0"/>
      </w:tblPr>
      <w:tblGrid>
        <w:gridCol w:w="1135"/>
        <w:gridCol w:w="1968"/>
        <w:gridCol w:w="1755"/>
        <w:gridCol w:w="870"/>
        <w:gridCol w:w="1886"/>
        <w:gridCol w:w="1669"/>
      </w:tblGrid>
      <w:tr w:rsidR="00E021FD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B87E7E" w:rsidRPr="00E021FD" w:rsidRDefault="00B87E7E" w:rsidP="00E562E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021FD">
              <w:rPr>
                <w:sz w:val="28"/>
                <w:szCs w:val="28"/>
              </w:rPr>
              <w:t>Repère</w:t>
            </w:r>
          </w:p>
        </w:tc>
        <w:tc>
          <w:tcPr>
            <w:tcW w:w="2211" w:type="dxa"/>
            <w:shd w:val="clear" w:color="auto" w:fill="FFFFFF" w:themeFill="background1"/>
          </w:tcPr>
          <w:p w:rsidR="00B87E7E" w:rsidRPr="00E021FD" w:rsidRDefault="00E021FD" w:rsidP="00E562E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021FD">
              <w:rPr>
                <w:sz w:val="28"/>
                <w:szCs w:val="28"/>
              </w:rPr>
              <w:t>Désignation</w:t>
            </w:r>
          </w:p>
        </w:tc>
        <w:tc>
          <w:tcPr>
            <w:tcW w:w="1808" w:type="dxa"/>
            <w:shd w:val="clear" w:color="auto" w:fill="FFFFFF" w:themeFill="background1"/>
          </w:tcPr>
          <w:p w:rsidR="00B87E7E" w:rsidRPr="00E021FD" w:rsidRDefault="00B87E7E" w:rsidP="00E562E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021FD">
              <w:rPr>
                <w:sz w:val="28"/>
                <w:szCs w:val="28"/>
              </w:rPr>
              <w:t>Localisation</w:t>
            </w:r>
          </w:p>
        </w:tc>
        <w:tc>
          <w:tcPr>
            <w:tcW w:w="870" w:type="dxa"/>
            <w:shd w:val="clear" w:color="auto" w:fill="FFFFFF" w:themeFill="background1"/>
          </w:tcPr>
          <w:p w:rsidR="00B87E7E" w:rsidRPr="00E021FD" w:rsidRDefault="00B87E7E" w:rsidP="00E562E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021FD">
              <w:rPr>
                <w:sz w:val="28"/>
                <w:szCs w:val="28"/>
              </w:rPr>
              <w:t>Unité</w:t>
            </w:r>
          </w:p>
        </w:tc>
        <w:tc>
          <w:tcPr>
            <w:tcW w:w="1359" w:type="dxa"/>
            <w:shd w:val="clear" w:color="auto" w:fill="FFFFFF" w:themeFill="background1"/>
          </w:tcPr>
          <w:p w:rsidR="00B87E7E" w:rsidRPr="00E021FD" w:rsidRDefault="00B87E7E" w:rsidP="00E562E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021FD">
              <w:rPr>
                <w:sz w:val="28"/>
                <w:szCs w:val="28"/>
              </w:rPr>
              <w:t>Quantité</w:t>
            </w:r>
          </w:p>
        </w:tc>
        <w:tc>
          <w:tcPr>
            <w:tcW w:w="1674" w:type="dxa"/>
            <w:shd w:val="clear" w:color="auto" w:fill="FFFFFF" w:themeFill="background1"/>
          </w:tcPr>
          <w:p w:rsidR="00B87E7E" w:rsidRPr="00E021FD" w:rsidRDefault="00B87E7E" w:rsidP="00E562E8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E021FD">
              <w:rPr>
                <w:sz w:val="28"/>
                <w:szCs w:val="28"/>
              </w:rPr>
              <w:t>Remarques</w:t>
            </w:r>
          </w:p>
        </w:tc>
      </w:tr>
      <w:tr w:rsidR="00E021FD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B87E7E" w:rsidRPr="00D25700" w:rsidRDefault="00B87E7E" w:rsidP="00E562E8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10</w:t>
            </w:r>
          </w:p>
        </w:tc>
        <w:tc>
          <w:tcPr>
            <w:tcW w:w="2211" w:type="dxa"/>
            <w:shd w:val="clear" w:color="auto" w:fill="FFFFFF" w:themeFill="background1"/>
          </w:tcPr>
          <w:p w:rsidR="00B87E7E" w:rsidRPr="00D25700" w:rsidRDefault="00D25700" w:rsidP="00E021FD">
            <w:pPr>
              <w:spacing w:before="120" w:after="120"/>
              <w:rPr>
                <w:rFonts w:cs="Arial"/>
              </w:rPr>
            </w:pPr>
            <w:r w:rsidRPr="00D25700">
              <w:rPr>
                <w:rFonts w:cs="Arial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B87E7E" w:rsidRPr="00D25700" w:rsidRDefault="00B87E7E" w:rsidP="00E562E8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 xml:space="preserve">Zone </w:t>
            </w:r>
            <w:r w:rsidR="004872C7" w:rsidRPr="00D25700">
              <w:rPr>
                <w:rFonts w:cs="Arial"/>
              </w:rPr>
              <w:t>accueil + attente RDC</w:t>
            </w:r>
            <w:r w:rsidR="00F910E3">
              <w:rPr>
                <w:rFonts w:cs="Arial"/>
              </w:rPr>
              <w:t xml:space="preserve"> + guichet</w:t>
            </w:r>
          </w:p>
        </w:tc>
        <w:tc>
          <w:tcPr>
            <w:tcW w:w="870" w:type="dxa"/>
            <w:shd w:val="clear" w:color="auto" w:fill="FFFFFF" w:themeFill="background1"/>
          </w:tcPr>
          <w:p w:rsidR="00B87E7E" w:rsidRPr="00D25700" w:rsidRDefault="00B87E7E" w:rsidP="00E562E8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B87E7E" w:rsidRPr="00F910E3" w:rsidRDefault="00F910E3" w:rsidP="00F910E3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10,75</w:t>
            </w:r>
          </w:p>
        </w:tc>
        <w:tc>
          <w:tcPr>
            <w:tcW w:w="1674" w:type="dxa"/>
            <w:shd w:val="clear" w:color="auto" w:fill="FFFFFF" w:themeFill="background1"/>
          </w:tcPr>
          <w:p w:rsidR="00B87E7E" w:rsidRPr="00D25700" w:rsidRDefault="00B87E7E" w:rsidP="00E562E8">
            <w:pPr>
              <w:spacing w:before="120" w:after="120"/>
              <w:jc w:val="center"/>
              <w:rPr>
                <w:rFonts w:cs="Arial"/>
              </w:rPr>
            </w:pPr>
          </w:p>
          <w:p w:rsidR="00B87E7E" w:rsidRPr="00D25700" w:rsidRDefault="00B87E7E" w:rsidP="00E562E8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E021FD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B87E7E" w:rsidRPr="00D25700" w:rsidRDefault="00B87E7E" w:rsidP="00E562E8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20</w:t>
            </w:r>
          </w:p>
        </w:tc>
        <w:tc>
          <w:tcPr>
            <w:tcW w:w="2211" w:type="dxa"/>
            <w:shd w:val="clear" w:color="auto" w:fill="FFFFFF" w:themeFill="background1"/>
          </w:tcPr>
          <w:p w:rsidR="00B87E7E" w:rsidRPr="00D25700" w:rsidRDefault="006141F7" w:rsidP="00E562E8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 xml:space="preserve">FP </w:t>
            </w:r>
            <w:proofErr w:type="spellStart"/>
            <w:r w:rsidRPr="00D25700">
              <w:rPr>
                <w:rFonts w:cs="Arial"/>
              </w:rPr>
              <w:t>Rockfon</w:t>
            </w:r>
            <w:proofErr w:type="spellEnd"/>
            <w:r w:rsidRPr="00D25700">
              <w:rPr>
                <w:rFonts w:cs="Arial"/>
              </w:rPr>
              <w:t xml:space="preserve"> « BLANKA »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B87E7E" w:rsidRPr="00D25700" w:rsidRDefault="004872C7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Zone accueil + attente RDC</w:t>
            </w:r>
            <w:r w:rsidR="00F910E3">
              <w:rPr>
                <w:rFonts w:cs="Arial"/>
              </w:rPr>
              <w:t xml:space="preserve"> + guichet</w:t>
            </w:r>
          </w:p>
        </w:tc>
        <w:tc>
          <w:tcPr>
            <w:tcW w:w="870" w:type="dxa"/>
            <w:shd w:val="clear" w:color="auto" w:fill="FFFFFF" w:themeFill="background1"/>
          </w:tcPr>
          <w:p w:rsidR="00B87E7E" w:rsidRPr="0059368B" w:rsidRDefault="0059368B" w:rsidP="00E562E8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B87E7E" w:rsidRPr="00D25700" w:rsidRDefault="00F910E3" w:rsidP="00E562E8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15,96</w:t>
            </w:r>
          </w:p>
        </w:tc>
        <w:tc>
          <w:tcPr>
            <w:tcW w:w="1674" w:type="dxa"/>
            <w:shd w:val="clear" w:color="auto" w:fill="FFFFFF" w:themeFill="background1"/>
          </w:tcPr>
          <w:p w:rsidR="00B87E7E" w:rsidRPr="00D25700" w:rsidRDefault="00B87E7E" w:rsidP="00E562E8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30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BB6E3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 xml:space="preserve">FP acoustique type </w:t>
            </w:r>
            <w:proofErr w:type="spellStart"/>
            <w:r>
              <w:rPr>
                <w:rFonts w:cs="Arial"/>
                <w:color w:val="0070C0"/>
              </w:rPr>
              <w:t>quattro</w:t>
            </w:r>
            <w:proofErr w:type="spellEnd"/>
            <w:r>
              <w:rPr>
                <w:rFonts w:cs="Arial"/>
                <w:color w:val="0070C0"/>
              </w:rPr>
              <w:t xml:space="preserve"> 41SP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Zone accueil + attente RDC</w:t>
            </w:r>
            <w:r>
              <w:rPr>
                <w:rFonts w:cs="Arial"/>
              </w:rPr>
              <w:t xml:space="preserve"> + guichet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BB6E3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1,44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40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D25700" w:rsidRDefault="0059368B" w:rsidP="00E021FD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Sas d’entrée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1B05B1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 xml:space="preserve">(2,4 x 3.275) – 2,16 = </w:t>
            </w:r>
            <w:r w:rsidRPr="001B05B1">
              <w:rPr>
                <w:rFonts w:cs="Arial"/>
                <w:b/>
                <w:color w:val="0070C0"/>
              </w:rPr>
              <w:t>5,7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50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BB6E38" w:rsidP="00D25700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 xml:space="preserve">FP acoustique type </w:t>
            </w:r>
            <w:proofErr w:type="spellStart"/>
            <w:r>
              <w:rPr>
                <w:rFonts w:cs="Arial"/>
                <w:color w:val="0070C0"/>
              </w:rPr>
              <w:t>quattro</w:t>
            </w:r>
            <w:proofErr w:type="spellEnd"/>
            <w:r>
              <w:rPr>
                <w:rFonts w:cs="Arial"/>
                <w:color w:val="0070C0"/>
              </w:rPr>
              <w:t xml:space="preserve"> 41SP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E021FD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Sas d’entrée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2,16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60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78602B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 w:rsidRPr="0078602B">
              <w:rPr>
                <w:rFonts w:cs="Arial"/>
                <w:color w:val="0070C0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6141F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Dégagement RDC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10,21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E67B3E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70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Default="0059368B" w:rsidP="006141F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Bureau1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1B05B1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(</w:t>
            </w:r>
            <w:r w:rsidR="00206D70">
              <w:rPr>
                <w:rFonts w:cs="Arial"/>
                <w:color w:val="0070C0"/>
              </w:rPr>
              <w:t>9,2</w:t>
            </w:r>
            <w:r>
              <w:rPr>
                <w:rFonts w:cs="Arial"/>
                <w:color w:val="0070C0"/>
              </w:rPr>
              <w:t xml:space="preserve">+0.54) – 6,28 = </w:t>
            </w:r>
            <w:r w:rsidRPr="001B05B1">
              <w:rPr>
                <w:rFonts w:cs="Arial"/>
                <w:b/>
                <w:color w:val="0070C0"/>
              </w:rPr>
              <w:t>3,46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78602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80</w:t>
            </w:r>
          </w:p>
        </w:tc>
        <w:tc>
          <w:tcPr>
            <w:tcW w:w="2211" w:type="dxa"/>
            <w:shd w:val="clear" w:color="auto" w:fill="FFFFFF" w:themeFill="background1"/>
          </w:tcPr>
          <w:p w:rsidR="0078602B" w:rsidRPr="0078602B" w:rsidRDefault="0078602B">
            <w:pPr>
              <w:rPr>
                <w:color w:val="0070C0"/>
              </w:rPr>
            </w:pPr>
            <w:r w:rsidRPr="0078602B">
              <w:rPr>
                <w:rFonts w:cs="Arial"/>
                <w:color w:val="0070C0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78602B" w:rsidRDefault="0078602B" w:rsidP="006141F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Bureau2</w:t>
            </w:r>
          </w:p>
        </w:tc>
        <w:tc>
          <w:tcPr>
            <w:tcW w:w="870" w:type="dxa"/>
            <w:shd w:val="clear" w:color="auto" w:fill="FFFFFF" w:themeFill="background1"/>
          </w:tcPr>
          <w:p w:rsidR="0078602B" w:rsidRDefault="0078602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78602B" w:rsidRPr="0059368B" w:rsidRDefault="00206D70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 xml:space="preserve">(11,58+0,54) – 7,56 = </w:t>
            </w:r>
            <w:r w:rsidRPr="00206D70">
              <w:rPr>
                <w:rFonts w:cs="Arial"/>
                <w:b/>
                <w:color w:val="0070C0"/>
              </w:rPr>
              <w:t>4,52</w:t>
            </w:r>
          </w:p>
        </w:tc>
        <w:tc>
          <w:tcPr>
            <w:tcW w:w="1674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78602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90</w:t>
            </w:r>
          </w:p>
        </w:tc>
        <w:tc>
          <w:tcPr>
            <w:tcW w:w="2211" w:type="dxa"/>
            <w:shd w:val="clear" w:color="auto" w:fill="FFFFFF" w:themeFill="background1"/>
          </w:tcPr>
          <w:p w:rsidR="0078602B" w:rsidRPr="0078602B" w:rsidRDefault="0078602B">
            <w:pPr>
              <w:rPr>
                <w:color w:val="0070C0"/>
              </w:rPr>
            </w:pPr>
            <w:r w:rsidRPr="0078602B">
              <w:rPr>
                <w:rFonts w:cs="Arial"/>
                <w:color w:val="0070C0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78602B" w:rsidRDefault="0078602B" w:rsidP="00E67B3E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Bureau 3</w:t>
            </w:r>
          </w:p>
        </w:tc>
        <w:tc>
          <w:tcPr>
            <w:tcW w:w="870" w:type="dxa"/>
            <w:shd w:val="clear" w:color="auto" w:fill="FFFFFF" w:themeFill="background1"/>
          </w:tcPr>
          <w:p w:rsidR="0078602B" w:rsidRDefault="0078602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78602B" w:rsidRPr="0059368B" w:rsidRDefault="00206D70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 xml:space="preserve">(11,56+0,54) – 7,56 = </w:t>
            </w:r>
            <w:r w:rsidRPr="00206D70">
              <w:rPr>
                <w:rFonts w:cs="Arial"/>
                <w:b/>
                <w:color w:val="0070C0"/>
              </w:rPr>
              <w:t>4,54</w:t>
            </w:r>
          </w:p>
        </w:tc>
        <w:tc>
          <w:tcPr>
            <w:tcW w:w="1674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78602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100</w:t>
            </w:r>
          </w:p>
        </w:tc>
        <w:tc>
          <w:tcPr>
            <w:tcW w:w="2211" w:type="dxa"/>
            <w:shd w:val="clear" w:color="auto" w:fill="FFFFFF" w:themeFill="background1"/>
          </w:tcPr>
          <w:p w:rsidR="0078602B" w:rsidRPr="0078602B" w:rsidRDefault="0078602B">
            <w:pPr>
              <w:rPr>
                <w:color w:val="0070C0"/>
              </w:rPr>
            </w:pPr>
            <w:r w:rsidRPr="0078602B">
              <w:rPr>
                <w:rFonts w:cs="Arial"/>
                <w:color w:val="0070C0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78602B" w:rsidRDefault="0078602B" w:rsidP="006141F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Bureau 4</w:t>
            </w:r>
          </w:p>
        </w:tc>
        <w:tc>
          <w:tcPr>
            <w:tcW w:w="870" w:type="dxa"/>
            <w:shd w:val="clear" w:color="auto" w:fill="FFFFFF" w:themeFill="background1"/>
          </w:tcPr>
          <w:p w:rsidR="0078602B" w:rsidRDefault="0078602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78602B" w:rsidRPr="00ED5440" w:rsidRDefault="00206D70" w:rsidP="00ED5440">
            <w:pPr>
              <w:spacing w:before="120" w:after="120"/>
              <w:jc w:val="center"/>
              <w:rPr>
                <w:rFonts w:cs="Arial"/>
                <w:b/>
                <w:color w:val="0070C0"/>
              </w:rPr>
            </w:pPr>
            <w:r>
              <w:rPr>
                <w:rFonts w:cs="Arial"/>
                <w:color w:val="0070C0"/>
              </w:rPr>
              <w:t>[(11,75+0,54)-(3,37x1</w:t>
            </w:r>
            <w:proofErr w:type="gramStart"/>
            <w:r>
              <w:rPr>
                <w:rFonts w:cs="Arial"/>
                <w:color w:val="0070C0"/>
              </w:rPr>
              <w:t>,2</w:t>
            </w:r>
            <w:proofErr w:type="gramEnd"/>
            <w:r>
              <w:rPr>
                <w:rFonts w:cs="Arial"/>
                <w:color w:val="0070C0"/>
              </w:rPr>
              <w:t>)]-</w:t>
            </w:r>
            <w:r w:rsidR="00ED5440">
              <w:rPr>
                <w:rFonts w:cs="Arial"/>
                <w:color w:val="0070C0"/>
              </w:rPr>
              <w:t>4,68=</w:t>
            </w:r>
            <w:r w:rsidR="00ED5440">
              <w:rPr>
                <w:rFonts w:cs="Arial"/>
                <w:b/>
                <w:color w:val="0070C0"/>
              </w:rPr>
              <w:t>3,566</w:t>
            </w:r>
          </w:p>
        </w:tc>
        <w:tc>
          <w:tcPr>
            <w:tcW w:w="1674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110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 xml:space="preserve">FP </w:t>
            </w:r>
            <w:proofErr w:type="spellStart"/>
            <w:r w:rsidRPr="00D25700">
              <w:rPr>
                <w:rFonts w:cs="Arial"/>
              </w:rPr>
              <w:t>Rockfon</w:t>
            </w:r>
            <w:proofErr w:type="spellEnd"/>
            <w:r w:rsidRPr="00D25700">
              <w:rPr>
                <w:rFonts w:cs="Arial"/>
              </w:rPr>
              <w:t xml:space="preserve"> « BLANKA »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E021FD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Bureau 1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6,28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78602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120</w:t>
            </w:r>
          </w:p>
        </w:tc>
        <w:tc>
          <w:tcPr>
            <w:tcW w:w="2211" w:type="dxa"/>
            <w:shd w:val="clear" w:color="auto" w:fill="FFFFFF" w:themeFill="background1"/>
          </w:tcPr>
          <w:p w:rsidR="0078602B" w:rsidRPr="0078602B" w:rsidRDefault="0078602B">
            <w:pPr>
              <w:rPr>
                <w:color w:val="0070C0"/>
              </w:rPr>
            </w:pPr>
            <w:r w:rsidRPr="0078602B">
              <w:rPr>
                <w:rFonts w:cs="Arial"/>
                <w:color w:val="0070C0"/>
              </w:rPr>
              <w:t xml:space="preserve">FP </w:t>
            </w:r>
            <w:proofErr w:type="spellStart"/>
            <w:r w:rsidRPr="0078602B">
              <w:rPr>
                <w:rFonts w:cs="Arial"/>
                <w:color w:val="0070C0"/>
              </w:rPr>
              <w:t>Rockfon</w:t>
            </w:r>
            <w:proofErr w:type="spellEnd"/>
            <w:r w:rsidRPr="0078602B">
              <w:rPr>
                <w:rFonts w:cs="Arial"/>
                <w:color w:val="0070C0"/>
              </w:rPr>
              <w:t xml:space="preserve"> « BLANKA »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Bureau 2</w:t>
            </w:r>
          </w:p>
        </w:tc>
        <w:tc>
          <w:tcPr>
            <w:tcW w:w="870" w:type="dxa"/>
            <w:shd w:val="clear" w:color="auto" w:fill="FFFFFF" w:themeFill="background1"/>
          </w:tcPr>
          <w:p w:rsidR="0078602B" w:rsidRDefault="0078602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7,56</w:t>
            </w:r>
          </w:p>
        </w:tc>
        <w:tc>
          <w:tcPr>
            <w:tcW w:w="1674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78602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130</w:t>
            </w:r>
          </w:p>
        </w:tc>
        <w:tc>
          <w:tcPr>
            <w:tcW w:w="2211" w:type="dxa"/>
            <w:shd w:val="clear" w:color="auto" w:fill="FFFFFF" w:themeFill="background1"/>
          </w:tcPr>
          <w:p w:rsidR="0078602B" w:rsidRPr="0078602B" w:rsidRDefault="0078602B">
            <w:pPr>
              <w:rPr>
                <w:color w:val="0070C0"/>
              </w:rPr>
            </w:pPr>
            <w:r w:rsidRPr="0078602B">
              <w:rPr>
                <w:rFonts w:cs="Arial"/>
                <w:color w:val="0070C0"/>
              </w:rPr>
              <w:t xml:space="preserve">FP </w:t>
            </w:r>
            <w:proofErr w:type="spellStart"/>
            <w:r w:rsidRPr="0078602B">
              <w:rPr>
                <w:rFonts w:cs="Arial"/>
                <w:color w:val="0070C0"/>
              </w:rPr>
              <w:t>Rockfon</w:t>
            </w:r>
            <w:proofErr w:type="spellEnd"/>
            <w:r w:rsidRPr="0078602B">
              <w:rPr>
                <w:rFonts w:cs="Arial"/>
                <w:color w:val="0070C0"/>
              </w:rPr>
              <w:t xml:space="preserve"> « BLANKA »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Bureau 3</w:t>
            </w:r>
          </w:p>
        </w:tc>
        <w:tc>
          <w:tcPr>
            <w:tcW w:w="870" w:type="dxa"/>
            <w:shd w:val="clear" w:color="auto" w:fill="FFFFFF" w:themeFill="background1"/>
          </w:tcPr>
          <w:p w:rsidR="0078602B" w:rsidRDefault="0078602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7,56</w:t>
            </w:r>
          </w:p>
        </w:tc>
        <w:tc>
          <w:tcPr>
            <w:tcW w:w="1674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78602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140</w:t>
            </w:r>
          </w:p>
        </w:tc>
        <w:tc>
          <w:tcPr>
            <w:tcW w:w="2211" w:type="dxa"/>
            <w:shd w:val="clear" w:color="auto" w:fill="FFFFFF" w:themeFill="background1"/>
          </w:tcPr>
          <w:p w:rsidR="0078602B" w:rsidRPr="0078602B" w:rsidRDefault="0078602B">
            <w:pPr>
              <w:rPr>
                <w:color w:val="0070C0"/>
              </w:rPr>
            </w:pPr>
            <w:r w:rsidRPr="0078602B">
              <w:rPr>
                <w:rFonts w:cs="Arial"/>
                <w:color w:val="0070C0"/>
              </w:rPr>
              <w:t xml:space="preserve">FP </w:t>
            </w:r>
            <w:proofErr w:type="spellStart"/>
            <w:r w:rsidRPr="0078602B">
              <w:rPr>
                <w:rFonts w:cs="Arial"/>
                <w:color w:val="0070C0"/>
              </w:rPr>
              <w:t>Rockfon</w:t>
            </w:r>
            <w:proofErr w:type="spellEnd"/>
            <w:r w:rsidRPr="0078602B">
              <w:rPr>
                <w:rFonts w:cs="Arial"/>
                <w:color w:val="0070C0"/>
              </w:rPr>
              <w:t xml:space="preserve"> « BLANKA »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Bureau 4</w:t>
            </w:r>
          </w:p>
        </w:tc>
        <w:tc>
          <w:tcPr>
            <w:tcW w:w="870" w:type="dxa"/>
            <w:shd w:val="clear" w:color="auto" w:fill="FFFFFF" w:themeFill="background1"/>
          </w:tcPr>
          <w:p w:rsidR="0078602B" w:rsidRDefault="0078602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4,68</w:t>
            </w:r>
          </w:p>
        </w:tc>
        <w:tc>
          <w:tcPr>
            <w:tcW w:w="1674" w:type="dxa"/>
            <w:shd w:val="clear" w:color="auto" w:fill="FFFFFF" w:themeFill="background1"/>
          </w:tcPr>
          <w:p w:rsidR="0078602B" w:rsidRPr="00D25700" w:rsidRDefault="0078602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150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78602B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FP BA 13 ou BA 15 CF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Local poubelle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ED5440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0,84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160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D25700" w:rsidRDefault="0059368B" w:rsidP="00DA08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FP </w:t>
            </w:r>
            <w:proofErr w:type="spellStart"/>
            <w:r>
              <w:rPr>
                <w:rFonts w:cs="Arial"/>
              </w:rPr>
              <w:t>Ecophon</w:t>
            </w:r>
            <w:proofErr w:type="spellEnd"/>
            <w:r>
              <w:rPr>
                <w:rFonts w:cs="Arial"/>
              </w:rPr>
              <w:t xml:space="preserve"> Master E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Salle des coffres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15,36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170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78602B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 w:rsidRPr="0078602B">
              <w:rPr>
                <w:rFonts w:cs="Arial"/>
                <w:color w:val="0070C0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GAB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 w:rsidRPr="00D25700">
              <w:rPr>
                <w:rFonts w:cs="Arial"/>
              </w:rPr>
              <w:t>3,62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180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ED5440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 w:rsidRPr="0078602B">
              <w:rPr>
                <w:rFonts w:cs="Arial"/>
                <w:color w:val="0070C0"/>
              </w:rPr>
              <w:t xml:space="preserve">FP </w:t>
            </w:r>
            <w:proofErr w:type="spellStart"/>
            <w:r w:rsidRPr="0078602B">
              <w:rPr>
                <w:rFonts w:cs="Arial"/>
                <w:color w:val="0070C0"/>
              </w:rPr>
              <w:t>Rockfon</w:t>
            </w:r>
            <w:proofErr w:type="spellEnd"/>
            <w:r w:rsidRPr="0078602B">
              <w:rPr>
                <w:rFonts w:cs="Arial"/>
                <w:color w:val="0070C0"/>
              </w:rPr>
              <w:t xml:space="preserve"> « BLANKA »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Salle de réunion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16,37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190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FP BA 13 ou BA 15 CF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Local technique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3,42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200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ED5440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 w:rsidRPr="0078602B">
              <w:rPr>
                <w:rFonts w:cs="Arial"/>
                <w:color w:val="0070C0"/>
              </w:rPr>
              <w:t xml:space="preserve">FP </w:t>
            </w:r>
            <w:proofErr w:type="spellStart"/>
            <w:r w:rsidRPr="0078602B">
              <w:rPr>
                <w:rFonts w:cs="Arial"/>
                <w:color w:val="0070C0"/>
              </w:rPr>
              <w:t>Rockfon</w:t>
            </w:r>
            <w:proofErr w:type="spellEnd"/>
            <w:r w:rsidRPr="0078602B">
              <w:rPr>
                <w:rFonts w:cs="Arial"/>
                <w:color w:val="0070C0"/>
              </w:rPr>
              <w:t xml:space="preserve"> « BLANKA »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Bureau annexe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17,17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210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 w:rsidRPr="0078602B">
              <w:rPr>
                <w:rFonts w:cs="Arial"/>
                <w:color w:val="0070C0"/>
              </w:rPr>
              <w:t>BA 13 sur ossature métallique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Sanitaire et WC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 xml:space="preserve">6,63+1,53+1,53= </w:t>
            </w:r>
            <w:r w:rsidRPr="00316CD8">
              <w:rPr>
                <w:rFonts w:cs="Arial"/>
                <w:b/>
                <w:color w:val="0070C0"/>
              </w:rPr>
              <w:t>9,69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220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59368B" w:rsidRDefault="00ED5440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 w:rsidRPr="0078602B">
              <w:rPr>
                <w:rFonts w:cs="Arial"/>
                <w:color w:val="0070C0"/>
              </w:rPr>
              <w:t xml:space="preserve">FP </w:t>
            </w:r>
            <w:proofErr w:type="spellStart"/>
            <w:r w:rsidRPr="0078602B">
              <w:rPr>
                <w:rFonts w:cs="Arial"/>
                <w:color w:val="0070C0"/>
              </w:rPr>
              <w:t>Rockfon</w:t>
            </w:r>
            <w:proofErr w:type="spellEnd"/>
            <w:r w:rsidRPr="0078602B">
              <w:rPr>
                <w:rFonts w:cs="Arial"/>
                <w:color w:val="0070C0"/>
              </w:rPr>
              <w:t xml:space="preserve"> « BLANKA »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Dégagement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10,2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shd w:val="clear" w:color="auto" w:fill="FFFFFF" w:themeFill="background1"/>
          </w:tcPr>
          <w:p w:rsidR="0059368B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230</w:t>
            </w:r>
          </w:p>
        </w:tc>
        <w:tc>
          <w:tcPr>
            <w:tcW w:w="2211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FP </w:t>
            </w:r>
            <w:proofErr w:type="spellStart"/>
            <w:r>
              <w:rPr>
                <w:rFonts w:cs="Arial"/>
              </w:rPr>
              <w:t>Ecophon</w:t>
            </w:r>
            <w:proofErr w:type="spellEnd"/>
            <w:r>
              <w:rPr>
                <w:rFonts w:cs="Arial"/>
              </w:rPr>
              <w:t xml:space="preserve"> Master E 60x60</w:t>
            </w:r>
          </w:p>
        </w:tc>
        <w:tc>
          <w:tcPr>
            <w:tcW w:w="1808" w:type="dxa"/>
            <w:shd w:val="clear" w:color="auto" w:fill="FFFFFF" w:themeFill="background1"/>
          </w:tcPr>
          <w:p w:rsidR="0059368B" w:rsidRPr="0059368B" w:rsidRDefault="00316CD8" w:rsidP="007D1594">
            <w:pPr>
              <w:spacing w:before="120" w:after="120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Salle de repas</w:t>
            </w:r>
          </w:p>
        </w:tc>
        <w:tc>
          <w:tcPr>
            <w:tcW w:w="870" w:type="dxa"/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12,53</w:t>
            </w:r>
          </w:p>
        </w:tc>
        <w:tc>
          <w:tcPr>
            <w:tcW w:w="1674" w:type="dxa"/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240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FP BA 13 ou BA 15 CF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Rangement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Pr="0059368B" w:rsidRDefault="00A3700E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3,38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  <w:tr w:rsidR="0059368B" w:rsidRPr="00E021FD" w:rsidTr="000556FA">
        <w:trPr>
          <w:trHeight w:val="999"/>
          <w:jc w:val="center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250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Pr="0059368B" w:rsidRDefault="00316CD8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 w:rsidRPr="0078602B">
              <w:rPr>
                <w:rFonts w:cs="Arial"/>
                <w:color w:val="0070C0"/>
              </w:rPr>
              <w:t>BA 13 sur ossature métallique</w:t>
            </w:r>
          </w:p>
        </w:tc>
        <w:tc>
          <w:tcPr>
            <w:tcW w:w="180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Default="0059368B" w:rsidP="004872C7">
            <w:pPr>
              <w:spacing w:before="120" w:after="120"/>
              <w:jc w:val="center"/>
              <w:rPr>
                <w:rFonts w:cs="Arial"/>
              </w:rPr>
            </w:pPr>
            <w:r>
              <w:rPr>
                <w:rFonts w:cs="Arial"/>
              </w:rPr>
              <w:t>Local ménage</w:t>
            </w:r>
          </w:p>
        </w:tc>
        <w:tc>
          <w:tcPr>
            <w:tcW w:w="87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Default="0059368B" w:rsidP="0059368B">
            <w:pPr>
              <w:jc w:val="center"/>
            </w:pPr>
            <w:r w:rsidRPr="00FD4603">
              <w:rPr>
                <w:rFonts w:cs="Arial"/>
                <w:color w:val="0070C0"/>
              </w:rPr>
              <w:t>m²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Pr="0059368B" w:rsidRDefault="00A3700E" w:rsidP="004872C7">
            <w:pPr>
              <w:spacing w:before="120" w:after="120"/>
              <w:jc w:val="center"/>
              <w:rPr>
                <w:rFonts w:cs="Arial"/>
                <w:color w:val="0070C0"/>
              </w:rPr>
            </w:pPr>
            <w:r>
              <w:rPr>
                <w:rFonts w:cs="Arial"/>
                <w:color w:val="0070C0"/>
              </w:rPr>
              <w:t>1,38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9368B" w:rsidRPr="00D25700" w:rsidRDefault="0059368B" w:rsidP="004872C7">
            <w:pPr>
              <w:spacing w:before="120" w:after="120"/>
              <w:jc w:val="center"/>
              <w:rPr>
                <w:rFonts w:cs="Arial"/>
              </w:rPr>
            </w:pPr>
          </w:p>
        </w:tc>
      </w:tr>
    </w:tbl>
    <w:p w:rsidR="00B87E7E" w:rsidRDefault="00B87E7E" w:rsidP="00B727A7">
      <w:pPr>
        <w:spacing w:before="120" w:after="120"/>
        <w:jc w:val="both"/>
        <w:rPr>
          <w:b/>
          <w:szCs w:val="22"/>
        </w:rPr>
      </w:pPr>
    </w:p>
    <w:p w:rsidR="0032732E" w:rsidRDefault="0032732E" w:rsidP="000B393F">
      <w:pPr>
        <w:spacing w:before="80" w:after="120"/>
      </w:pPr>
    </w:p>
    <w:p w:rsidR="00DD3F6C" w:rsidRDefault="00DD3F6C" w:rsidP="000B393F">
      <w:pPr>
        <w:spacing w:before="80" w:after="120"/>
        <w:rPr>
          <w:ins w:id="0" w:author="LTSJP" w:date="2017-01-31T15:49:00Z"/>
        </w:rPr>
        <w:sectPr w:rsidR="00DD3F6C" w:rsidSect="000B39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1" w:h="16817"/>
          <w:pgMar w:top="1417" w:right="1417" w:bottom="1417" w:left="1417" w:header="340" w:footer="1021" w:gutter="0"/>
          <w:cols w:space="720"/>
          <w:noEndnote/>
          <w:docGrid w:linePitch="299"/>
        </w:sectPr>
      </w:pPr>
    </w:p>
    <w:p w:rsidR="0032732E" w:rsidRPr="0032732E" w:rsidRDefault="0032732E" w:rsidP="0032732E">
      <w:pPr>
        <w:pBdr>
          <w:bottom w:val="single" w:sz="4" w:space="1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DR2</w:t>
      </w:r>
      <w:r w:rsidRPr="0032732E">
        <w:rPr>
          <w:b/>
          <w:sz w:val="40"/>
          <w:szCs w:val="40"/>
        </w:rPr>
        <w:t xml:space="preserve"> </w:t>
      </w:r>
    </w:p>
    <w:tbl>
      <w:tblPr>
        <w:tblStyle w:val="Grilledutableau"/>
        <w:tblW w:w="0" w:type="auto"/>
        <w:tblLook w:val="04A0"/>
      </w:tblPr>
      <w:tblGrid>
        <w:gridCol w:w="1337"/>
        <w:gridCol w:w="1416"/>
        <w:gridCol w:w="2918"/>
        <w:gridCol w:w="2918"/>
        <w:gridCol w:w="2918"/>
        <w:gridCol w:w="3894"/>
        <w:gridCol w:w="2918"/>
        <w:gridCol w:w="2877"/>
      </w:tblGrid>
      <w:tr w:rsidR="00F120A2" w:rsidRPr="00F243CE" w:rsidTr="000556FA">
        <w:trPr>
          <w:trHeight w:val="851"/>
        </w:trPr>
        <w:tc>
          <w:tcPr>
            <w:tcW w:w="1508" w:type="dxa"/>
          </w:tcPr>
          <w:p w:rsidR="00F120A2" w:rsidRPr="00F243CE" w:rsidRDefault="00F120A2">
            <w:pPr>
              <w:spacing w:after="0"/>
              <w:rPr>
                <w:rFonts w:cs="Arial"/>
              </w:rPr>
            </w:pPr>
            <w:r w:rsidRPr="00F243CE">
              <w:rPr>
                <w:rFonts w:cs="Arial"/>
              </w:rPr>
              <w:t>Zones</w:t>
            </w:r>
          </w:p>
        </w:tc>
        <w:tc>
          <w:tcPr>
            <w:tcW w:w="1509" w:type="dxa"/>
          </w:tcPr>
          <w:p w:rsidR="00F120A2" w:rsidRPr="00F243CE" w:rsidRDefault="00F120A2">
            <w:pPr>
              <w:spacing w:after="0"/>
              <w:rPr>
                <w:rFonts w:cs="Arial"/>
              </w:rPr>
            </w:pPr>
            <w:r w:rsidRPr="00F243CE">
              <w:rPr>
                <w:rFonts w:cs="Arial"/>
              </w:rPr>
              <w:t>Eléments</w:t>
            </w:r>
          </w:p>
        </w:tc>
        <w:tc>
          <w:tcPr>
            <w:tcW w:w="3017" w:type="dxa"/>
          </w:tcPr>
          <w:p w:rsidR="00F120A2" w:rsidRPr="00F243CE" w:rsidRDefault="00F243C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Profilé porteur T24 3600</w:t>
            </w:r>
          </w:p>
        </w:tc>
        <w:tc>
          <w:tcPr>
            <w:tcW w:w="3017" w:type="dxa"/>
          </w:tcPr>
          <w:p w:rsidR="00F120A2" w:rsidRPr="00F243CE" w:rsidRDefault="00F243C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Entretoise T24 600</w:t>
            </w:r>
          </w:p>
        </w:tc>
        <w:tc>
          <w:tcPr>
            <w:tcW w:w="3017" w:type="dxa"/>
          </w:tcPr>
          <w:p w:rsidR="00F120A2" w:rsidRPr="00F243CE" w:rsidRDefault="00F243C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Entretoise T24 1200</w:t>
            </w:r>
          </w:p>
        </w:tc>
        <w:tc>
          <w:tcPr>
            <w:tcW w:w="3017" w:type="dxa"/>
          </w:tcPr>
          <w:p w:rsidR="00F120A2" w:rsidRPr="0069391A" w:rsidRDefault="00F243CE">
            <w:pPr>
              <w:spacing w:after="0"/>
              <w:rPr>
                <w:rFonts w:cs="Arial"/>
                <w:color w:val="0070C0"/>
              </w:rPr>
            </w:pPr>
            <w:r>
              <w:rPr>
                <w:rFonts w:cs="Arial"/>
              </w:rPr>
              <w:t>Cornière de rive</w:t>
            </w:r>
            <w:r w:rsidR="0069391A">
              <w:rPr>
                <w:rFonts w:cs="Arial"/>
              </w:rPr>
              <w:t xml:space="preserve"> </w:t>
            </w:r>
            <w:r w:rsidR="0069391A">
              <w:rPr>
                <w:rFonts w:cs="Arial"/>
                <w:color w:val="0070C0"/>
              </w:rPr>
              <w:t>(calcul au plus près en tenant compte des dalles de 600</w:t>
            </w:r>
            <w:r w:rsidR="00CB151D">
              <w:rPr>
                <w:rFonts w:cs="Arial"/>
                <w:color w:val="0070C0"/>
              </w:rPr>
              <w:t xml:space="preserve"> si absence de côtes)</w:t>
            </w:r>
            <w:r w:rsidR="0069391A">
              <w:rPr>
                <w:rFonts w:cs="Arial"/>
                <w:color w:val="0070C0"/>
              </w:rPr>
              <w:t>)</w:t>
            </w:r>
          </w:p>
        </w:tc>
        <w:tc>
          <w:tcPr>
            <w:tcW w:w="3017" w:type="dxa"/>
          </w:tcPr>
          <w:p w:rsidR="00F120A2" w:rsidRPr="00F243CE" w:rsidRDefault="00F243C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Suspente</w:t>
            </w:r>
          </w:p>
        </w:tc>
        <w:tc>
          <w:tcPr>
            <w:tcW w:w="3018" w:type="dxa"/>
          </w:tcPr>
          <w:p w:rsidR="00F120A2" w:rsidRPr="00F243CE" w:rsidRDefault="00F243C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Crochet de fixation directe</w:t>
            </w:r>
          </w:p>
        </w:tc>
      </w:tr>
      <w:tr w:rsidR="00F120A2" w:rsidRPr="00F243CE" w:rsidTr="000556FA">
        <w:trPr>
          <w:trHeight w:val="851"/>
        </w:trPr>
        <w:tc>
          <w:tcPr>
            <w:tcW w:w="3017" w:type="dxa"/>
            <w:gridSpan w:val="2"/>
          </w:tcPr>
          <w:p w:rsidR="00F120A2" w:rsidRPr="00A64360" w:rsidRDefault="00F243CE">
            <w:pPr>
              <w:spacing w:after="0"/>
              <w:rPr>
                <w:rFonts w:cs="Arial"/>
                <w:color w:val="0070C0"/>
              </w:rPr>
            </w:pPr>
            <w:r w:rsidRPr="00D25700">
              <w:rPr>
                <w:rFonts w:cs="Arial"/>
              </w:rPr>
              <w:t>Zone accueil + attente RDC</w:t>
            </w:r>
            <w:r>
              <w:rPr>
                <w:rFonts w:cs="Arial"/>
              </w:rPr>
              <w:t xml:space="preserve"> + guichet</w:t>
            </w:r>
            <w:r w:rsidR="00A64360">
              <w:rPr>
                <w:rFonts w:cs="Arial"/>
              </w:rPr>
              <w:t xml:space="preserve"> </w:t>
            </w:r>
          </w:p>
        </w:tc>
        <w:tc>
          <w:tcPr>
            <w:tcW w:w="3017" w:type="dxa"/>
          </w:tcPr>
          <w:p w:rsidR="00F120A2" w:rsidRPr="00AA2416" w:rsidRDefault="0088273B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</w:t>
            </w:r>
            <w:r w:rsidR="00A64360" w:rsidRPr="00AA2416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83x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15.</w:t>
            </w:r>
            <w:r w:rsidR="00A64360" w:rsidRPr="00AA2416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96=13,25</w:t>
            </w:r>
          </w:p>
        </w:tc>
        <w:tc>
          <w:tcPr>
            <w:tcW w:w="3017" w:type="dxa"/>
          </w:tcPr>
          <w:p w:rsidR="00F120A2" w:rsidRPr="00AA2416" w:rsidRDefault="0088273B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0.83x15.96=13.25</w:t>
            </w:r>
          </w:p>
        </w:tc>
        <w:tc>
          <w:tcPr>
            <w:tcW w:w="3017" w:type="dxa"/>
          </w:tcPr>
          <w:p w:rsidR="00F120A2" w:rsidRPr="00AA2416" w:rsidRDefault="0088273B" w:rsidP="00A64360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1.67x15.96=</w:t>
            </w:r>
            <w:r w:rsidR="00A11F60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26.66</w:t>
            </w:r>
          </w:p>
        </w:tc>
        <w:tc>
          <w:tcPr>
            <w:tcW w:w="3017" w:type="dxa"/>
          </w:tcPr>
          <w:p w:rsidR="00F120A2" w:rsidRDefault="0069391A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3.375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9x0.6)+(3x0.6)+</w:t>
            </w:r>
          </w:p>
          <w:p w:rsidR="0069391A" w:rsidRDefault="0069391A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(5x0.6)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3x0.6)+(4x0.6)=</w:t>
            </w:r>
          </w:p>
          <w:p w:rsidR="0069391A" w:rsidRPr="00AA2416" w:rsidRDefault="0069391A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17.78</w:t>
            </w:r>
          </w:p>
        </w:tc>
        <w:tc>
          <w:tcPr>
            <w:tcW w:w="3017" w:type="dxa"/>
          </w:tcPr>
          <w:p w:rsidR="00F120A2" w:rsidRPr="00AA2416" w:rsidRDefault="00A11F60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0.7x15.96=</w:t>
            </w:r>
            <w:r w:rsidR="00E2138F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11.18</w:t>
            </w:r>
          </w:p>
        </w:tc>
        <w:tc>
          <w:tcPr>
            <w:tcW w:w="3018" w:type="dxa"/>
          </w:tcPr>
          <w:p w:rsidR="00F120A2" w:rsidRPr="00AA2416" w:rsidRDefault="00E2138F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0.7x15.96=11.18</w:t>
            </w:r>
          </w:p>
        </w:tc>
      </w:tr>
      <w:tr w:rsidR="00F243CE" w:rsidRPr="00F243CE" w:rsidTr="000556FA">
        <w:trPr>
          <w:trHeight w:val="851"/>
        </w:trPr>
        <w:tc>
          <w:tcPr>
            <w:tcW w:w="3017" w:type="dxa"/>
            <w:gridSpan w:val="2"/>
            <w:shd w:val="clear" w:color="auto" w:fill="FFFFFF" w:themeFill="background1"/>
          </w:tcPr>
          <w:p w:rsidR="00F243CE" w:rsidRPr="00A64360" w:rsidRDefault="00F243CE" w:rsidP="00F243CE">
            <w:pPr>
              <w:spacing w:before="120" w:after="120"/>
              <w:rPr>
                <w:rFonts w:cs="Arial"/>
                <w:color w:val="0070C0"/>
              </w:rPr>
            </w:pPr>
            <w:r>
              <w:rPr>
                <w:rFonts w:cs="Arial"/>
              </w:rPr>
              <w:t>Bureau1</w:t>
            </w:r>
            <w:r w:rsidR="00A64360">
              <w:rPr>
                <w:rFonts w:cs="Arial"/>
              </w:rPr>
              <w:t xml:space="preserve"> </w:t>
            </w:r>
          </w:p>
        </w:tc>
        <w:tc>
          <w:tcPr>
            <w:tcW w:w="3017" w:type="dxa"/>
          </w:tcPr>
          <w:p w:rsidR="00F243CE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0.83x6.</w:t>
            </w:r>
            <w:r w:rsidR="00AA2416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28=5,22</w:t>
            </w:r>
          </w:p>
        </w:tc>
        <w:tc>
          <w:tcPr>
            <w:tcW w:w="3017" w:type="dxa"/>
          </w:tcPr>
          <w:p w:rsidR="00F243CE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5.22</w:t>
            </w:r>
          </w:p>
        </w:tc>
        <w:tc>
          <w:tcPr>
            <w:tcW w:w="3017" w:type="dxa"/>
          </w:tcPr>
          <w:p w:rsidR="00F243CE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1.67x6.28=</w:t>
            </w:r>
            <w:r w:rsidR="00A11F60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10.49</w:t>
            </w:r>
          </w:p>
        </w:tc>
        <w:tc>
          <w:tcPr>
            <w:tcW w:w="3017" w:type="dxa"/>
          </w:tcPr>
          <w:p w:rsidR="00F243CE" w:rsidRDefault="00CB151D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(5x0.6)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4x0.6)+(4x0.6)+</w:t>
            </w:r>
          </w:p>
          <w:p w:rsidR="00CB151D" w:rsidRDefault="00CB151D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(2x0.6)+0.6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2x0.6)=</w:t>
            </w:r>
          </w:p>
          <w:p w:rsidR="00CB151D" w:rsidRPr="00AA2416" w:rsidRDefault="00CB151D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10.8</w:t>
            </w:r>
          </w:p>
        </w:tc>
        <w:tc>
          <w:tcPr>
            <w:tcW w:w="3017" w:type="dxa"/>
          </w:tcPr>
          <w:p w:rsidR="00F243CE" w:rsidRPr="00AA2416" w:rsidRDefault="00A11F60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0.7x6.28=</w:t>
            </w:r>
            <w:r w:rsidR="00E2138F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4.40</w:t>
            </w:r>
          </w:p>
        </w:tc>
        <w:tc>
          <w:tcPr>
            <w:tcW w:w="3018" w:type="dxa"/>
          </w:tcPr>
          <w:p w:rsidR="00F243CE" w:rsidRPr="00AA2416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4.40</w:t>
            </w:r>
          </w:p>
        </w:tc>
      </w:tr>
      <w:tr w:rsidR="00AA2416" w:rsidRPr="00F243CE" w:rsidTr="000556FA">
        <w:trPr>
          <w:trHeight w:val="851"/>
        </w:trPr>
        <w:tc>
          <w:tcPr>
            <w:tcW w:w="3017" w:type="dxa"/>
            <w:gridSpan w:val="2"/>
            <w:shd w:val="clear" w:color="auto" w:fill="FFFFFF" w:themeFill="background1"/>
          </w:tcPr>
          <w:p w:rsidR="00AA2416" w:rsidRPr="00A64360" w:rsidRDefault="00AA2416" w:rsidP="00F243CE">
            <w:pPr>
              <w:spacing w:before="120" w:after="120"/>
              <w:rPr>
                <w:rFonts w:cs="Arial"/>
                <w:color w:val="0070C0"/>
              </w:rPr>
            </w:pPr>
            <w:r>
              <w:rPr>
                <w:rFonts w:cs="Arial"/>
              </w:rPr>
              <w:t xml:space="preserve">Bureau2 </w:t>
            </w:r>
          </w:p>
        </w:tc>
        <w:tc>
          <w:tcPr>
            <w:tcW w:w="3017" w:type="dxa"/>
          </w:tcPr>
          <w:p w:rsidR="00AA2416" w:rsidRDefault="0088273B"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</w:t>
            </w:r>
            <w:r w:rsidR="00AA2416" w:rsidRPr="00C93719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83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x7.</w:t>
            </w:r>
            <w:r w:rsidR="00942D2F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56=6,28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6.28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1.67x7.56=</w:t>
            </w:r>
            <w:r w:rsidR="00A11F60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12.63</w:t>
            </w:r>
          </w:p>
        </w:tc>
        <w:tc>
          <w:tcPr>
            <w:tcW w:w="3017" w:type="dxa"/>
          </w:tcPr>
          <w:p w:rsidR="00CB151D" w:rsidRDefault="00CB151D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(5x0.6)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2x0.6)+0.6+</w:t>
            </w:r>
          </w:p>
          <w:p w:rsidR="00AA2416" w:rsidRDefault="00CB151D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(2x0.6)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6x0.6)+(4x0.6)=</w:t>
            </w:r>
          </w:p>
          <w:p w:rsidR="00CB151D" w:rsidRPr="00AA2416" w:rsidRDefault="00CB151D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12</w:t>
            </w:r>
          </w:p>
        </w:tc>
        <w:tc>
          <w:tcPr>
            <w:tcW w:w="3017" w:type="dxa"/>
          </w:tcPr>
          <w:p w:rsidR="00AA2416" w:rsidRPr="00AA2416" w:rsidRDefault="00A11F60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0.7x7.56=</w:t>
            </w:r>
            <w:r w:rsidR="00E2138F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5.30</w:t>
            </w:r>
          </w:p>
        </w:tc>
        <w:tc>
          <w:tcPr>
            <w:tcW w:w="3018" w:type="dxa"/>
          </w:tcPr>
          <w:p w:rsidR="00AA2416" w:rsidRPr="00AA2416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5.30</w:t>
            </w:r>
          </w:p>
        </w:tc>
      </w:tr>
      <w:tr w:rsidR="00AA2416" w:rsidRPr="00F243CE" w:rsidTr="000556FA">
        <w:trPr>
          <w:trHeight w:val="851"/>
        </w:trPr>
        <w:tc>
          <w:tcPr>
            <w:tcW w:w="3017" w:type="dxa"/>
            <w:gridSpan w:val="2"/>
            <w:shd w:val="clear" w:color="auto" w:fill="FFFFFF" w:themeFill="background1"/>
          </w:tcPr>
          <w:p w:rsidR="00AA2416" w:rsidRPr="00A64360" w:rsidRDefault="00AA2416" w:rsidP="00F243CE">
            <w:pPr>
              <w:spacing w:before="120" w:after="120"/>
              <w:rPr>
                <w:rFonts w:cs="Arial"/>
                <w:color w:val="0070C0"/>
              </w:rPr>
            </w:pPr>
            <w:r>
              <w:rPr>
                <w:rFonts w:cs="Arial"/>
              </w:rPr>
              <w:t xml:space="preserve">Bureau 3 </w:t>
            </w:r>
          </w:p>
        </w:tc>
        <w:tc>
          <w:tcPr>
            <w:tcW w:w="3017" w:type="dxa"/>
          </w:tcPr>
          <w:p w:rsidR="00AA2416" w:rsidRDefault="0088273B"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</w:t>
            </w:r>
            <w:r w:rsidR="00AA2416" w:rsidRPr="00C93719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83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x7.</w:t>
            </w:r>
            <w:r w:rsidR="003C32DA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56=6,28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6.28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1.67x7.56=</w:t>
            </w:r>
            <w:r w:rsidR="00A11F60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12.63</w:t>
            </w:r>
          </w:p>
        </w:tc>
        <w:tc>
          <w:tcPr>
            <w:tcW w:w="3017" w:type="dxa"/>
          </w:tcPr>
          <w:p w:rsidR="00AA2416" w:rsidRDefault="009031F7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(6x0.6)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4x0.6)+(5x0.6)+</w:t>
            </w:r>
          </w:p>
          <w:p w:rsidR="009031F7" w:rsidRDefault="009031F7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(2x0.6)+0.6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2x0.6)=</w:t>
            </w:r>
          </w:p>
          <w:p w:rsidR="009031F7" w:rsidRPr="00AA2416" w:rsidRDefault="009031F7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12</w:t>
            </w:r>
          </w:p>
        </w:tc>
        <w:tc>
          <w:tcPr>
            <w:tcW w:w="3017" w:type="dxa"/>
          </w:tcPr>
          <w:p w:rsidR="00AA2416" w:rsidRPr="00AA2416" w:rsidRDefault="00A11F60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0.7x7.56=</w:t>
            </w:r>
            <w:r w:rsidR="00E2138F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5.30</w:t>
            </w:r>
          </w:p>
        </w:tc>
        <w:tc>
          <w:tcPr>
            <w:tcW w:w="3018" w:type="dxa"/>
          </w:tcPr>
          <w:p w:rsidR="00AA2416" w:rsidRPr="00AA2416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5.30</w:t>
            </w:r>
          </w:p>
        </w:tc>
      </w:tr>
      <w:tr w:rsidR="00AA2416" w:rsidRPr="00F243CE" w:rsidTr="000556FA">
        <w:trPr>
          <w:trHeight w:val="851"/>
        </w:trPr>
        <w:tc>
          <w:tcPr>
            <w:tcW w:w="3017" w:type="dxa"/>
            <w:gridSpan w:val="2"/>
            <w:shd w:val="clear" w:color="auto" w:fill="FFFFFF" w:themeFill="background1"/>
          </w:tcPr>
          <w:p w:rsidR="00AA2416" w:rsidRPr="00A64360" w:rsidRDefault="00AA2416" w:rsidP="00F243CE">
            <w:pPr>
              <w:spacing w:before="120" w:after="120"/>
              <w:rPr>
                <w:rFonts w:cs="Arial"/>
                <w:color w:val="0070C0"/>
              </w:rPr>
            </w:pPr>
            <w:r>
              <w:rPr>
                <w:rFonts w:cs="Arial"/>
              </w:rPr>
              <w:t xml:space="preserve">Bureau 4 </w:t>
            </w:r>
          </w:p>
        </w:tc>
        <w:tc>
          <w:tcPr>
            <w:tcW w:w="3017" w:type="dxa"/>
          </w:tcPr>
          <w:p w:rsidR="00AA2416" w:rsidRDefault="0088273B"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</w:t>
            </w:r>
            <w:r w:rsidR="00AA2416" w:rsidRPr="00C93719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83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x4.</w:t>
            </w:r>
            <w:r w:rsidR="003C32DA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68=3,89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3.89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1.67x4.68=</w:t>
            </w:r>
            <w:r w:rsidR="00A11F60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7.82</w:t>
            </w:r>
          </w:p>
        </w:tc>
        <w:tc>
          <w:tcPr>
            <w:tcW w:w="3017" w:type="dxa"/>
          </w:tcPr>
          <w:p w:rsidR="00AA2416" w:rsidRDefault="009031F7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(6x0.6)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2x0.6)+(6x0.6)+</w:t>
            </w:r>
          </w:p>
          <w:p w:rsidR="009031F7" w:rsidRPr="00AA2416" w:rsidRDefault="009031F7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(3x0.6)=10.2</w:t>
            </w:r>
          </w:p>
        </w:tc>
        <w:tc>
          <w:tcPr>
            <w:tcW w:w="3017" w:type="dxa"/>
          </w:tcPr>
          <w:p w:rsidR="00AA2416" w:rsidRPr="00AA2416" w:rsidRDefault="00A11F60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0.7x4.68=</w:t>
            </w:r>
            <w:r w:rsidR="00E2138F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3.28</w:t>
            </w:r>
          </w:p>
        </w:tc>
        <w:tc>
          <w:tcPr>
            <w:tcW w:w="3018" w:type="dxa"/>
          </w:tcPr>
          <w:p w:rsidR="00AA2416" w:rsidRPr="00AA2416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3.28</w:t>
            </w:r>
          </w:p>
        </w:tc>
      </w:tr>
      <w:tr w:rsidR="00AA2416" w:rsidRPr="00F243CE" w:rsidTr="000556FA">
        <w:trPr>
          <w:trHeight w:val="851"/>
        </w:trPr>
        <w:tc>
          <w:tcPr>
            <w:tcW w:w="3017" w:type="dxa"/>
            <w:gridSpan w:val="2"/>
          </w:tcPr>
          <w:p w:rsidR="00AA2416" w:rsidRPr="00F243CE" w:rsidRDefault="00AA2416" w:rsidP="00F243C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Salle de réunion</w:t>
            </w:r>
          </w:p>
        </w:tc>
        <w:tc>
          <w:tcPr>
            <w:tcW w:w="3017" w:type="dxa"/>
          </w:tcPr>
          <w:p w:rsidR="00AA2416" w:rsidRDefault="0088273B"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</w:t>
            </w:r>
            <w:r w:rsidR="00AA2416" w:rsidRPr="00C93719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83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x16.</w:t>
            </w:r>
            <w:r w:rsidR="003C32DA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37=13,59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13.59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1.67x16.37=</w:t>
            </w:r>
            <w:r w:rsidR="00A11F60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27.34</w:t>
            </w:r>
          </w:p>
        </w:tc>
        <w:tc>
          <w:tcPr>
            <w:tcW w:w="3017" w:type="dxa"/>
          </w:tcPr>
          <w:p w:rsidR="00AA2416" w:rsidRDefault="009031F7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2.87+1.295+3.435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4x0.6)+</w:t>
            </w:r>
          </w:p>
          <w:p w:rsidR="009031F7" w:rsidRDefault="009031F7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(2x0</w:t>
            </w:r>
            <w:r w:rsidR="007235D8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.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6)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2x0.6)+</w:t>
            </w:r>
            <w:r w:rsidR="007235D8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(7x0.6)=</w:t>
            </w:r>
          </w:p>
          <w:p w:rsidR="007235D8" w:rsidRPr="00AA2416" w:rsidRDefault="007235D8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16.6</w:t>
            </w:r>
          </w:p>
        </w:tc>
        <w:tc>
          <w:tcPr>
            <w:tcW w:w="3017" w:type="dxa"/>
          </w:tcPr>
          <w:p w:rsidR="00AA2416" w:rsidRPr="00AA2416" w:rsidRDefault="00A11F60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0.7x16.37=</w:t>
            </w:r>
            <w:r w:rsidR="00E2138F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114.60</w:t>
            </w:r>
          </w:p>
        </w:tc>
        <w:tc>
          <w:tcPr>
            <w:tcW w:w="3018" w:type="dxa"/>
          </w:tcPr>
          <w:p w:rsidR="00AA2416" w:rsidRPr="00AA2416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114.60</w:t>
            </w:r>
          </w:p>
        </w:tc>
      </w:tr>
      <w:tr w:rsidR="00AA2416" w:rsidRPr="00F243CE" w:rsidTr="000556FA">
        <w:trPr>
          <w:trHeight w:val="851"/>
        </w:trPr>
        <w:tc>
          <w:tcPr>
            <w:tcW w:w="3017" w:type="dxa"/>
            <w:gridSpan w:val="2"/>
          </w:tcPr>
          <w:p w:rsidR="00AA2416" w:rsidRPr="00A64360" w:rsidRDefault="00AA2416" w:rsidP="00F243CE">
            <w:pPr>
              <w:spacing w:after="0"/>
              <w:rPr>
                <w:rFonts w:cs="Arial"/>
                <w:color w:val="0070C0"/>
              </w:rPr>
            </w:pPr>
            <w:r>
              <w:rPr>
                <w:rFonts w:cs="Arial"/>
              </w:rPr>
              <w:t xml:space="preserve">Bureau annexe </w:t>
            </w:r>
          </w:p>
        </w:tc>
        <w:tc>
          <w:tcPr>
            <w:tcW w:w="3017" w:type="dxa"/>
          </w:tcPr>
          <w:p w:rsidR="00AA2416" w:rsidRDefault="0088273B"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</w:t>
            </w:r>
            <w:r w:rsidR="00AA2416" w:rsidRPr="00C93719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83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x17.</w:t>
            </w:r>
            <w:r w:rsidR="003C32DA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17=14,25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14.25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1.67x17.17=</w:t>
            </w:r>
            <w:r w:rsidR="00A11F60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28.68</w:t>
            </w:r>
          </w:p>
        </w:tc>
        <w:tc>
          <w:tcPr>
            <w:tcW w:w="3017" w:type="dxa"/>
          </w:tcPr>
          <w:p w:rsidR="00AA2416" w:rsidRPr="00AA2416" w:rsidRDefault="007235D8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(3.42x2)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8x0.6x2)=16.44</w:t>
            </w:r>
          </w:p>
        </w:tc>
        <w:tc>
          <w:tcPr>
            <w:tcW w:w="3017" w:type="dxa"/>
          </w:tcPr>
          <w:p w:rsidR="00AA2416" w:rsidRPr="00AA2416" w:rsidRDefault="00A11F60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0.7x17.17</w:t>
            </w:r>
            <w:r w:rsidR="00E2138F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=12.02</w:t>
            </w:r>
          </w:p>
        </w:tc>
        <w:tc>
          <w:tcPr>
            <w:tcW w:w="3018" w:type="dxa"/>
          </w:tcPr>
          <w:p w:rsidR="00AA2416" w:rsidRPr="00AA2416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12.02</w:t>
            </w:r>
          </w:p>
        </w:tc>
      </w:tr>
      <w:tr w:rsidR="00AA2416" w:rsidRPr="00F243CE" w:rsidTr="000556FA">
        <w:trPr>
          <w:trHeight w:val="851"/>
        </w:trPr>
        <w:tc>
          <w:tcPr>
            <w:tcW w:w="3017" w:type="dxa"/>
            <w:gridSpan w:val="2"/>
          </w:tcPr>
          <w:p w:rsidR="00AA2416" w:rsidRPr="00A64360" w:rsidRDefault="00AA2416" w:rsidP="00F243CE">
            <w:pPr>
              <w:spacing w:after="0"/>
              <w:rPr>
                <w:rFonts w:cs="Arial"/>
                <w:color w:val="0070C0"/>
              </w:rPr>
            </w:pPr>
            <w:r>
              <w:rPr>
                <w:rFonts w:cs="Arial"/>
              </w:rPr>
              <w:t xml:space="preserve">Dégagement </w:t>
            </w:r>
          </w:p>
        </w:tc>
        <w:tc>
          <w:tcPr>
            <w:tcW w:w="3017" w:type="dxa"/>
          </w:tcPr>
          <w:p w:rsidR="00AA2416" w:rsidRDefault="0088273B"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</w:t>
            </w:r>
            <w:r w:rsidR="00AA2416" w:rsidRPr="00C93719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83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x10.</w:t>
            </w:r>
            <w:r w:rsidR="003C32DA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2=8,47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8.47</w:t>
            </w:r>
          </w:p>
        </w:tc>
        <w:tc>
          <w:tcPr>
            <w:tcW w:w="3017" w:type="dxa"/>
          </w:tcPr>
          <w:p w:rsidR="00AA2416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1.67x10.2=</w:t>
            </w:r>
            <w:r w:rsidR="00A11F60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17.04</w:t>
            </w:r>
          </w:p>
        </w:tc>
        <w:tc>
          <w:tcPr>
            <w:tcW w:w="3017" w:type="dxa"/>
          </w:tcPr>
          <w:p w:rsidR="00AA2416" w:rsidRPr="00AA2416" w:rsidRDefault="007235D8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(10x0.6x2)</w:t>
            </w:r>
            <w:proofErr w:type="gramStart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+(</w:t>
            </w:r>
            <w:proofErr w:type="gramEnd"/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2x0.6x2)=14.4</w:t>
            </w:r>
          </w:p>
        </w:tc>
        <w:tc>
          <w:tcPr>
            <w:tcW w:w="3017" w:type="dxa"/>
          </w:tcPr>
          <w:p w:rsidR="00AA2416" w:rsidRPr="00AA2416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0.7x10.2=7.14</w:t>
            </w:r>
          </w:p>
        </w:tc>
        <w:tc>
          <w:tcPr>
            <w:tcW w:w="3018" w:type="dxa"/>
          </w:tcPr>
          <w:p w:rsidR="00AA2416" w:rsidRPr="00AA2416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7.14</w:t>
            </w:r>
          </w:p>
        </w:tc>
      </w:tr>
      <w:tr w:rsidR="00F243CE" w:rsidRPr="00F243CE" w:rsidTr="000556FA">
        <w:trPr>
          <w:trHeight w:val="851"/>
        </w:trPr>
        <w:tc>
          <w:tcPr>
            <w:tcW w:w="3017" w:type="dxa"/>
            <w:gridSpan w:val="2"/>
          </w:tcPr>
          <w:p w:rsidR="00F243CE" w:rsidRPr="000556FA" w:rsidRDefault="000556FA" w:rsidP="00F243CE">
            <w:pPr>
              <w:spacing w:after="0"/>
              <w:rPr>
                <w:rFonts w:cs="Arial"/>
                <w:b/>
              </w:rPr>
            </w:pPr>
            <w:r w:rsidRPr="000556FA">
              <w:rPr>
                <w:rFonts w:cs="Arial"/>
                <w:b/>
              </w:rPr>
              <w:t>Total</w:t>
            </w:r>
          </w:p>
        </w:tc>
        <w:tc>
          <w:tcPr>
            <w:tcW w:w="3017" w:type="dxa"/>
          </w:tcPr>
          <w:p w:rsidR="00A11F60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71.</w:t>
            </w:r>
            <w:r w:rsidR="003C32DA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 xml:space="preserve">23 soit </w:t>
            </w: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71.23/3.</w:t>
            </w:r>
            <w:r w:rsidR="00E03F35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6=</w:t>
            </w:r>
          </w:p>
          <w:p w:rsidR="00F243CE" w:rsidRPr="00AA2416" w:rsidRDefault="00E03F35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 w:rsidRPr="00A11F60">
              <w:rPr>
                <w:rFonts w:ascii="Arial Rounded MT Bold" w:hAnsi="Arial Rounded MT Bold" w:cs="Arial"/>
                <w:b/>
                <w:color w:val="0070C0"/>
                <w:sz w:val="28"/>
                <w:szCs w:val="28"/>
              </w:rPr>
              <w:t>20 profilés</w:t>
            </w:r>
          </w:p>
        </w:tc>
        <w:tc>
          <w:tcPr>
            <w:tcW w:w="3017" w:type="dxa"/>
          </w:tcPr>
          <w:p w:rsidR="00F243CE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71.23 soit</w:t>
            </w:r>
          </w:p>
          <w:p w:rsidR="00A11F60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71.23/0.6=</w:t>
            </w:r>
          </w:p>
          <w:p w:rsidR="0088273B" w:rsidRPr="00AA2416" w:rsidRDefault="0088273B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 w:rsidRPr="00A11F60">
              <w:rPr>
                <w:rFonts w:ascii="Arial Rounded MT Bold" w:hAnsi="Arial Rounded MT Bold" w:cs="Arial"/>
                <w:b/>
                <w:color w:val="0070C0"/>
                <w:sz w:val="28"/>
                <w:szCs w:val="28"/>
              </w:rPr>
              <w:t>119 profilés</w:t>
            </w:r>
          </w:p>
        </w:tc>
        <w:tc>
          <w:tcPr>
            <w:tcW w:w="3017" w:type="dxa"/>
          </w:tcPr>
          <w:p w:rsidR="00A11F60" w:rsidRDefault="00A11F60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143.29 soit 143.29/1.2=</w:t>
            </w:r>
          </w:p>
          <w:p w:rsidR="00F243CE" w:rsidRPr="00A11F60" w:rsidRDefault="00A11F60" w:rsidP="00F243CE">
            <w:pPr>
              <w:spacing w:after="0"/>
              <w:rPr>
                <w:rFonts w:ascii="Arial Rounded MT Bold" w:hAnsi="Arial Rounded MT Bold" w:cs="Arial"/>
                <w:b/>
                <w:color w:val="0070C0"/>
                <w:sz w:val="28"/>
                <w:szCs w:val="28"/>
              </w:rPr>
            </w:pPr>
            <w:r w:rsidRPr="00A11F60">
              <w:rPr>
                <w:rFonts w:ascii="Arial Rounded MT Bold" w:hAnsi="Arial Rounded MT Bold" w:cs="Arial"/>
                <w:b/>
                <w:color w:val="0070C0"/>
                <w:sz w:val="28"/>
                <w:szCs w:val="28"/>
              </w:rPr>
              <w:t>120 profilés</w:t>
            </w:r>
          </w:p>
        </w:tc>
        <w:tc>
          <w:tcPr>
            <w:tcW w:w="3017" w:type="dxa"/>
          </w:tcPr>
          <w:p w:rsidR="00F243CE" w:rsidRDefault="007235D8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 xml:space="preserve">110.22 ml </w:t>
            </w:r>
            <w:r w:rsidR="007D4D18"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à diviser par la longueur commerciale non</w:t>
            </w:r>
          </w:p>
          <w:p w:rsidR="007D4D18" w:rsidRPr="00AA2416" w:rsidRDefault="007D4D18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>fournie</w:t>
            </w:r>
          </w:p>
        </w:tc>
        <w:tc>
          <w:tcPr>
            <w:tcW w:w="3017" w:type="dxa"/>
          </w:tcPr>
          <w:p w:rsidR="00E2138F" w:rsidRDefault="00E2138F" w:rsidP="00F243CE">
            <w:pPr>
              <w:spacing w:after="0"/>
              <w:rPr>
                <w:rFonts w:ascii="Arial Rounded MT Bold" w:hAnsi="Arial Rounded MT Bold" w:cs="Arial"/>
                <w:color w:val="0070C0"/>
                <w:sz w:val="28"/>
                <w:szCs w:val="28"/>
              </w:rPr>
            </w:pPr>
            <w:r>
              <w:rPr>
                <w:rFonts w:ascii="Arial Rounded MT Bold" w:hAnsi="Arial Rounded MT Bold" w:cs="Arial"/>
                <w:color w:val="0070C0"/>
                <w:sz w:val="28"/>
                <w:szCs w:val="28"/>
              </w:rPr>
              <w:t xml:space="preserve">163.22 soit </w:t>
            </w:r>
          </w:p>
          <w:p w:rsidR="00F243CE" w:rsidRPr="00E2138F" w:rsidRDefault="00E2138F" w:rsidP="00F243CE">
            <w:pPr>
              <w:spacing w:after="0"/>
              <w:rPr>
                <w:rFonts w:ascii="Arial Rounded MT Bold" w:hAnsi="Arial Rounded MT Bold" w:cs="Arial"/>
                <w:b/>
                <w:color w:val="0070C0"/>
                <w:sz w:val="28"/>
                <w:szCs w:val="28"/>
              </w:rPr>
            </w:pPr>
            <w:r w:rsidRPr="00E2138F">
              <w:rPr>
                <w:rFonts w:ascii="Arial Rounded MT Bold" w:hAnsi="Arial Rounded MT Bold" w:cs="Arial"/>
                <w:b/>
                <w:color w:val="0070C0"/>
                <w:sz w:val="28"/>
                <w:szCs w:val="28"/>
              </w:rPr>
              <w:t>164 suspentes</w:t>
            </w:r>
          </w:p>
        </w:tc>
        <w:tc>
          <w:tcPr>
            <w:tcW w:w="3018" w:type="dxa"/>
          </w:tcPr>
          <w:p w:rsidR="00F243CE" w:rsidRPr="00E2138F" w:rsidRDefault="00E2138F" w:rsidP="00F243CE">
            <w:pPr>
              <w:spacing w:after="0"/>
              <w:rPr>
                <w:rFonts w:ascii="Arial Rounded MT Bold" w:hAnsi="Arial Rounded MT Bold" w:cs="Arial"/>
                <w:b/>
                <w:color w:val="0070C0"/>
                <w:sz w:val="28"/>
                <w:szCs w:val="28"/>
              </w:rPr>
            </w:pPr>
            <w:r w:rsidRPr="00E2138F">
              <w:rPr>
                <w:rFonts w:ascii="Arial Rounded MT Bold" w:hAnsi="Arial Rounded MT Bold" w:cs="Arial"/>
                <w:b/>
                <w:color w:val="0070C0"/>
                <w:sz w:val="28"/>
                <w:szCs w:val="28"/>
              </w:rPr>
              <w:t>164 crochets</w:t>
            </w:r>
          </w:p>
        </w:tc>
      </w:tr>
    </w:tbl>
    <w:p w:rsidR="00B26D90" w:rsidRPr="00B26D90" w:rsidRDefault="00B26D90">
      <w:pPr>
        <w:spacing w:after="0"/>
        <w:rPr>
          <w:sz w:val="40"/>
          <w:szCs w:val="40"/>
        </w:rPr>
      </w:pPr>
    </w:p>
    <w:p w:rsidR="00E51A26" w:rsidRDefault="00E51A26">
      <w:pPr>
        <w:spacing w:after="0"/>
        <w:rPr>
          <w:b/>
          <w:sz w:val="40"/>
          <w:szCs w:val="40"/>
        </w:rPr>
        <w:sectPr w:rsidR="00E51A26" w:rsidSect="0032732E">
          <w:pgSz w:w="23814" w:h="16839" w:orient="landscape" w:code="8"/>
          <w:pgMar w:top="1417" w:right="1417" w:bottom="1417" w:left="1417" w:header="340" w:footer="1021" w:gutter="0"/>
          <w:cols w:space="720"/>
          <w:noEndnote/>
          <w:docGrid w:linePitch="299"/>
        </w:sectPr>
      </w:pPr>
      <w:r>
        <w:rPr>
          <w:b/>
          <w:sz w:val="40"/>
          <w:szCs w:val="40"/>
        </w:rPr>
        <w:br w:type="page"/>
      </w:r>
    </w:p>
    <w:p w:rsidR="002141A2" w:rsidRPr="002141A2" w:rsidRDefault="002141A2">
      <w:pPr>
        <w:spacing w:after="0"/>
        <w:rPr>
          <w:b/>
          <w:color w:val="0070C0"/>
          <w:sz w:val="40"/>
          <w:szCs w:val="40"/>
          <w:u w:val="single"/>
        </w:rPr>
      </w:pPr>
      <w:r w:rsidRPr="002141A2">
        <w:rPr>
          <w:b/>
          <w:color w:val="0070C0"/>
          <w:sz w:val="40"/>
          <w:szCs w:val="40"/>
          <w:u w:val="single"/>
        </w:rPr>
        <w:lastRenderedPageBreak/>
        <w:t>Réponse à la question 1.3</w:t>
      </w:r>
    </w:p>
    <w:p w:rsidR="002141A2" w:rsidRPr="002141A2" w:rsidRDefault="002141A2">
      <w:pPr>
        <w:spacing w:after="0"/>
        <w:rPr>
          <w:color w:val="0070C0"/>
          <w:sz w:val="24"/>
        </w:rPr>
      </w:pPr>
    </w:p>
    <w:p w:rsidR="002141A2" w:rsidRPr="00584DC1" w:rsidRDefault="00584DC1">
      <w:pPr>
        <w:spacing w:after="0"/>
        <w:rPr>
          <w:b/>
          <w:color w:val="0070C0"/>
          <w:sz w:val="24"/>
          <w:u w:val="single"/>
        </w:rPr>
      </w:pPr>
      <w:r w:rsidRPr="00584DC1">
        <w:rPr>
          <w:b/>
          <w:color w:val="0070C0"/>
          <w:sz w:val="24"/>
          <w:u w:val="single"/>
        </w:rPr>
        <w:t>Nombre</w:t>
      </w:r>
      <w:r>
        <w:rPr>
          <w:b/>
          <w:color w:val="0070C0"/>
          <w:sz w:val="24"/>
          <w:u w:val="single"/>
        </w:rPr>
        <w:t xml:space="preserve"> et poids</w:t>
      </w:r>
      <w:r w:rsidRPr="00584DC1">
        <w:rPr>
          <w:b/>
          <w:color w:val="0070C0"/>
          <w:sz w:val="24"/>
          <w:u w:val="single"/>
        </w:rPr>
        <w:t xml:space="preserve"> de</w:t>
      </w:r>
      <w:r>
        <w:rPr>
          <w:b/>
          <w:color w:val="0070C0"/>
          <w:sz w:val="24"/>
          <w:u w:val="single"/>
        </w:rPr>
        <w:t>s</w:t>
      </w:r>
      <w:r w:rsidRPr="00584DC1">
        <w:rPr>
          <w:b/>
          <w:color w:val="0070C0"/>
          <w:sz w:val="24"/>
          <w:u w:val="single"/>
        </w:rPr>
        <w:t xml:space="preserve"> colis</w:t>
      </w:r>
    </w:p>
    <w:p w:rsidR="00584DC1" w:rsidRDefault="00584DC1">
      <w:pPr>
        <w:spacing w:after="0"/>
        <w:rPr>
          <w:color w:val="0070C0"/>
          <w:sz w:val="24"/>
        </w:rPr>
      </w:pPr>
    </w:p>
    <w:p w:rsidR="00584DC1" w:rsidRDefault="00584DC1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Porteurs de 3.6m : 20 profilés donc 2 colis de 19.5 Kg soit 39Kg</w:t>
      </w:r>
    </w:p>
    <w:p w:rsidR="00584DC1" w:rsidRDefault="00584DC1">
      <w:pPr>
        <w:spacing w:after="0"/>
        <w:rPr>
          <w:color w:val="0070C0"/>
          <w:sz w:val="24"/>
        </w:rPr>
      </w:pPr>
    </w:p>
    <w:p w:rsidR="00584DC1" w:rsidRDefault="00584DC1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Entretoises de 1.2m : 120 profilés donc120/45=</w:t>
      </w:r>
      <w:r w:rsidR="004471BE">
        <w:rPr>
          <w:color w:val="0070C0"/>
          <w:sz w:val="24"/>
        </w:rPr>
        <w:t xml:space="preserve"> 3 colis de 15.7Kg soit 47.1Kg</w:t>
      </w:r>
    </w:p>
    <w:p w:rsidR="004471BE" w:rsidRDefault="004471BE">
      <w:pPr>
        <w:spacing w:after="0"/>
        <w:rPr>
          <w:color w:val="0070C0"/>
          <w:sz w:val="24"/>
        </w:rPr>
      </w:pPr>
    </w:p>
    <w:p w:rsidR="004471BE" w:rsidRPr="002141A2" w:rsidRDefault="004471BE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Entretoises de 0.6m : 119 profilés donc 119/45= 3 colis de 8.2Kg soit 24.6Kg</w:t>
      </w:r>
    </w:p>
    <w:p w:rsidR="002141A2" w:rsidRDefault="002141A2">
      <w:pPr>
        <w:spacing w:after="0"/>
        <w:rPr>
          <w:b/>
          <w:sz w:val="40"/>
          <w:szCs w:val="40"/>
        </w:rPr>
      </w:pPr>
    </w:p>
    <w:p w:rsidR="002141A2" w:rsidRDefault="002141A2">
      <w:pPr>
        <w:spacing w:after="0"/>
        <w:rPr>
          <w:b/>
          <w:sz w:val="40"/>
          <w:szCs w:val="40"/>
        </w:rPr>
        <w:sectPr w:rsidR="002141A2" w:rsidSect="002141A2">
          <w:pgSz w:w="11907" w:h="16839" w:code="9"/>
          <w:pgMar w:top="1417" w:right="1417" w:bottom="1417" w:left="1417" w:header="340" w:footer="1021" w:gutter="0"/>
          <w:cols w:space="720"/>
          <w:noEndnote/>
          <w:docGrid w:linePitch="299"/>
        </w:sectPr>
      </w:pPr>
    </w:p>
    <w:p w:rsidR="00E51A26" w:rsidRPr="000556FA" w:rsidRDefault="00E51A26" w:rsidP="00E51A26">
      <w:pPr>
        <w:pBdr>
          <w:bottom w:val="single" w:sz="4" w:space="1" w:color="auto"/>
        </w:pBd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DR3</w:t>
      </w:r>
      <w:r w:rsidR="00CC071F">
        <w:rPr>
          <w:b/>
          <w:sz w:val="40"/>
          <w:szCs w:val="40"/>
        </w:rPr>
        <w:t xml:space="preserve"> Déboursé matière</w:t>
      </w:r>
    </w:p>
    <w:tbl>
      <w:tblPr>
        <w:tblStyle w:val="Grilledutableau"/>
        <w:tblW w:w="0" w:type="auto"/>
        <w:tblLayout w:type="fixed"/>
        <w:tblLook w:val="04A0"/>
      </w:tblPr>
      <w:tblGrid>
        <w:gridCol w:w="632"/>
        <w:gridCol w:w="3304"/>
        <w:gridCol w:w="3543"/>
        <w:gridCol w:w="709"/>
        <w:gridCol w:w="1559"/>
        <w:gridCol w:w="1418"/>
        <w:gridCol w:w="850"/>
        <w:gridCol w:w="993"/>
        <w:gridCol w:w="1134"/>
        <w:gridCol w:w="992"/>
        <w:gridCol w:w="992"/>
        <w:gridCol w:w="1701"/>
        <w:gridCol w:w="851"/>
        <w:gridCol w:w="1984"/>
      </w:tblGrid>
      <w:tr w:rsidR="00B71991" w:rsidRPr="007D384C" w:rsidTr="00B71991">
        <w:trPr>
          <w:trHeight w:val="576"/>
        </w:trPr>
        <w:tc>
          <w:tcPr>
            <w:tcW w:w="632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bookmarkStart w:id="1" w:name="_GoBack"/>
            <w:bookmarkEnd w:id="1"/>
            <w:proofErr w:type="spellStart"/>
            <w:r w:rsidRPr="007D384C">
              <w:rPr>
                <w:b/>
              </w:rPr>
              <w:t>Rep</w:t>
            </w:r>
            <w:proofErr w:type="spellEnd"/>
          </w:p>
        </w:tc>
        <w:tc>
          <w:tcPr>
            <w:tcW w:w="3304" w:type="dxa"/>
            <w:vAlign w:val="center"/>
          </w:tcPr>
          <w:p w:rsidR="0063668B" w:rsidRPr="007D384C" w:rsidRDefault="0063668B" w:rsidP="00932C58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Désignation</w:t>
            </w:r>
          </w:p>
        </w:tc>
        <w:tc>
          <w:tcPr>
            <w:tcW w:w="3543" w:type="dxa"/>
            <w:vAlign w:val="center"/>
          </w:tcPr>
          <w:p w:rsidR="0063668B" w:rsidRPr="007D384C" w:rsidRDefault="0063668B" w:rsidP="0063668B">
            <w:pPr>
              <w:spacing w:after="0"/>
              <w:rPr>
                <w:b/>
              </w:rPr>
            </w:pPr>
            <w:r>
              <w:rPr>
                <w:b/>
              </w:rPr>
              <w:t>Matière</w:t>
            </w:r>
          </w:p>
        </w:tc>
        <w:tc>
          <w:tcPr>
            <w:tcW w:w="709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proofErr w:type="spellStart"/>
            <w:r w:rsidRPr="007D384C">
              <w:rPr>
                <w:b/>
              </w:rPr>
              <w:t>Ep</w:t>
            </w:r>
            <w:proofErr w:type="spellEnd"/>
          </w:p>
        </w:tc>
        <w:tc>
          <w:tcPr>
            <w:tcW w:w="1559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Largeur</w:t>
            </w:r>
          </w:p>
        </w:tc>
        <w:tc>
          <w:tcPr>
            <w:tcW w:w="1418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Longueur</w:t>
            </w:r>
          </w:p>
        </w:tc>
        <w:tc>
          <w:tcPr>
            <w:tcW w:w="850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Unité</w:t>
            </w:r>
          </w:p>
        </w:tc>
        <w:tc>
          <w:tcPr>
            <w:tcW w:w="993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ml</w:t>
            </w:r>
          </w:p>
        </w:tc>
        <w:tc>
          <w:tcPr>
            <w:tcW w:w="1134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M²</w:t>
            </w:r>
          </w:p>
        </w:tc>
        <w:tc>
          <w:tcPr>
            <w:tcW w:w="992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  <w:vertAlign w:val="superscript"/>
              </w:rPr>
            </w:pPr>
            <w:r w:rsidRPr="007D384C">
              <w:rPr>
                <w:b/>
              </w:rPr>
              <w:t>M</w:t>
            </w:r>
            <w:r w:rsidRPr="007D384C">
              <w:rPr>
                <w:b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Pertes</w:t>
            </w:r>
          </w:p>
        </w:tc>
        <w:tc>
          <w:tcPr>
            <w:tcW w:w="1701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Prix unitaire</w:t>
            </w:r>
          </w:p>
        </w:tc>
        <w:tc>
          <w:tcPr>
            <w:tcW w:w="851" w:type="dxa"/>
            <w:noWrap/>
            <w:vAlign w:val="center"/>
          </w:tcPr>
          <w:p w:rsidR="0063668B" w:rsidRPr="007D384C" w:rsidRDefault="00343F32" w:rsidP="004F2BD5">
            <w:pPr>
              <w:spacing w:after="0"/>
              <w:ind w:left="-179" w:right="-108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Qté</w:t>
            </w:r>
            <w:proofErr w:type="spellEnd"/>
          </w:p>
        </w:tc>
        <w:tc>
          <w:tcPr>
            <w:tcW w:w="1984" w:type="dxa"/>
            <w:vAlign w:val="center"/>
          </w:tcPr>
          <w:p w:rsidR="0063668B" w:rsidRPr="007D384C" w:rsidRDefault="0063668B" w:rsidP="007D384C">
            <w:pPr>
              <w:spacing w:after="0"/>
              <w:jc w:val="center"/>
              <w:rPr>
                <w:b/>
              </w:rPr>
            </w:pPr>
            <w:r w:rsidRPr="007D384C">
              <w:rPr>
                <w:b/>
              </w:rPr>
              <w:t>Coût</w:t>
            </w:r>
            <w:r w:rsidR="002C7BED">
              <w:rPr>
                <w:b/>
              </w:rPr>
              <w:t xml:space="preserve"> en €</w:t>
            </w:r>
          </w:p>
        </w:tc>
      </w:tr>
      <w:tr w:rsidR="00B71991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</w:t>
            </w:r>
          </w:p>
        </w:tc>
        <w:tc>
          <w:tcPr>
            <w:tcW w:w="3304" w:type="dxa"/>
            <w:vAlign w:val="center"/>
          </w:tcPr>
          <w:p w:rsidR="0063668B" w:rsidRDefault="00343F32">
            <w:pPr>
              <w:spacing w:after="0"/>
            </w:pPr>
            <w:r>
              <w:t xml:space="preserve">Dessus </w:t>
            </w:r>
            <w:r w:rsidR="00A5067B">
              <w:t>2 x 19 collé</w:t>
            </w:r>
          </w:p>
        </w:tc>
        <w:tc>
          <w:tcPr>
            <w:tcW w:w="3543" w:type="dxa"/>
            <w:vAlign w:val="center"/>
          </w:tcPr>
          <w:p w:rsidR="0063668B" w:rsidRDefault="0063668B">
            <w:pPr>
              <w:spacing w:after="0"/>
            </w:pPr>
            <w:r>
              <w:t xml:space="preserve">PPSM blanc  </w:t>
            </w:r>
          </w:p>
        </w:tc>
        <w:tc>
          <w:tcPr>
            <w:tcW w:w="709" w:type="dxa"/>
            <w:vAlign w:val="center"/>
          </w:tcPr>
          <w:p w:rsidR="0063668B" w:rsidRDefault="00111047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Default="0063668B" w:rsidP="0063668B">
            <w:pPr>
              <w:spacing w:after="0"/>
              <w:jc w:val="right"/>
            </w:pPr>
            <w:r>
              <w:t>455</w:t>
            </w:r>
          </w:p>
        </w:tc>
        <w:tc>
          <w:tcPr>
            <w:tcW w:w="1418" w:type="dxa"/>
            <w:vAlign w:val="center"/>
          </w:tcPr>
          <w:p w:rsidR="0063668B" w:rsidRDefault="0063668B" w:rsidP="0063668B">
            <w:pPr>
              <w:spacing w:after="0"/>
              <w:jc w:val="right"/>
            </w:pPr>
            <w:r>
              <w:t>1600</w:t>
            </w:r>
          </w:p>
        </w:tc>
        <w:tc>
          <w:tcPr>
            <w:tcW w:w="850" w:type="dxa"/>
            <w:vAlign w:val="center"/>
          </w:tcPr>
          <w:p w:rsidR="0063668B" w:rsidRDefault="0063668B" w:rsidP="0063668B">
            <w:pPr>
              <w:spacing w:after="0"/>
              <w:jc w:val="right"/>
            </w:pPr>
            <w:r>
              <w:t>M²</w:t>
            </w:r>
          </w:p>
        </w:tc>
        <w:tc>
          <w:tcPr>
            <w:tcW w:w="993" w:type="dxa"/>
            <w:vAlign w:val="center"/>
          </w:tcPr>
          <w:p w:rsidR="0063668B" w:rsidRDefault="0063668B" w:rsidP="0063668B">
            <w:pPr>
              <w:spacing w:after="0"/>
              <w:jc w:val="right"/>
            </w:pPr>
          </w:p>
        </w:tc>
        <w:tc>
          <w:tcPr>
            <w:tcW w:w="1134" w:type="dxa"/>
            <w:vAlign w:val="center"/>
          </w:tcPr>
          <w:p w:rsidR="0063668B" w:rsidRDefault="0063668B" w:rsidP="0063668B">
            <w:pPr>
              <w:spacing w:after="0"/>
              <w:jc w:val="right"/>
            </w:pPr>
            <w:r>
              <w:t>0,728</w:t>
            </w:r>
          </w:p>
        </w:tc>
        <w:tc>
          <w:tcPr>
            <w:tcW w:w="992" w:type="dxa"/>
            <w:vAlign w:val="center"/>
          </w:tcPr>
          <w:p w:rsidR="0063668B" w:rsidRDefault="0063668B" w:rsidP="0063668B">
            <w:pPr>
              <w:spacing w:after="0"/>
              <w:jc w:val="right"/>
            </w:pPr>
          </w:p>
        </w:tc>
        <w:tc>
          <w:tcPr>
            <w:tcW w:w="992" w:type="dxa"/>
            <w:vAlign w:val="center"/>
          </w:tcPr>
          <w:p w:rsidR="0063668B" w:rsidRDefault="0063668B" w:rsidP="0063668B">
            <w:pPr>
              <w:spacing w:after="0"/>
              <w:jc w:val="right"/>
            </w:pPr>
            <w:r>
              <w:t>1,3</w:t>
            </w:r>
          </w:p>
        </w:tc>
        <w:tc>
          <w:tcPr>
            <w:tcW w:w="1701" w:type="dxa"/>
            <w:vAlign w:val="center"/>
          </w:tcPr>
          <w:p w:rsidR="0063668B" w:rsidRDefault="00111047" w:rsidP="0063668B">
            <w:pPr>
              <w:spacing w:after="0"/>
              <w:jc w:val="right"/>
            </w:pPr>
            <w:r>
              <w:t>7,72</w:t>
            </w:r>
          </w:p>
        </w:tc>
        <w:tc>
          <w:tcPr>
            <w:tcW w:w="851" w:type="dxa"/>
            <w:vAlign w:val="center"/>
          </w:tcPr>
          <w:p w:rsidR="0063668B" w:rsidRDefault="00111047" w:rsidP="0063668B">
            <w:pPr>
              <w:spacing w:after="0"/>
              <w:jc w:val="right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63668B" w:rsidRDefault="00111047" w:rsidP="0063668B">
            <w:pPr>
              <w:spacing w:after="0"/>
              <w:jc w:val="right"/>
            </w:pPr>
            <w:r>
              <w:t>14,61</w:t>
            </w:r>
          </w:p>
        </w:tc>
      </w:tr>
      <w:tr w:rsidR="00B71991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2</w:t>
            </w:r>
          </w:p>
        </w:tc>
        <w:tc>
          <w:tcPr>
            <w:tcW w:w="3304" w:type="dxa"/>
            <w:vAlign w:val="center"/>
          </w:tcPr>
          <w:p w:rsidR="0063668B" w:rsidRDefault="00343F32">
            <w:pPr>
              <w:spacing w:after="0"/>
            </w:pPr>
            <w:r>
              <w:t>Joue</w:t>
            </w:r>
            <w:r w:rsidR="00A5067B">
              <w:t xml:space="preserve"> 2 x 19 collé</w:t>
            </w:r>
          </w:p>
        </w:tc>
        <w:tc>
          <w:tcPr>
            <w:tcW w:w="3543" w:type="dxa"/>
            <w:vAlign w:val="center"/>
          </w:tcPr>
          <w:p w:rsidR="0063668B" w:rsidRDefault="0063668B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63668B" w:rsidRDefault="00111047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Pr="002933CC" w:rsidRDefault="00317C45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455</w:t>
            </w:r>
          </w:p>
        </w:tc>
        <w:tc>
          <w:tcPr>
            <w:tcW w:w="1418" w:type="dxa"/>
            <w:vAlign w:val="center"/>
          </w:tcPr>
          <w:p w:rsidR="0063668B" w:rsidRPr="002933CC" w:rsidRDefault="00317C45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960</w:t>
            </w:r>
          </w:p>
        </w:tc>
        <w:tc>
          <w:tcPr>
            <w:tcW w:w="850" w:type="dxa"/>
            <w:vAlign w:val="center"/>
          </w:tcPr>
          <w:p w:rsidR="0063668B" w:rsidRPr="002933CC" w:rsidRDefault="00317C45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75257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0,437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317C45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7,72</w:t>
            </w:r>
          </w:p>
        </w:tc>
        <w:tc>
          <w:tcPr>
            <w:tcW w:w="851" w:type="dxa"/>
            <w:vAlign w:val="center"/>
          </w:tcPr>
          <w:p w:rsidR="0063668B" w:rsidRPr="002933CC" w:rsidRDefault="00317C45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</w:t>
            </w:r>
          </w:p>
        </w:tc>
        <w:tc>
          <w:tcPr>
            <w:tcW w:w="1984" w:type="dxa"/>
            <w:vAlign w:val="center"/>
          </w:tcPr>
          <w:p w:rsidR="0063668B" w:rsidRPr="002933CC" w:rsidRDefault="0075257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17,55</w:t>
            </w:r>
          </w:p>
        </w:tc>
      </w:tr>
      <w:tr w:rsidR="00B71991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3</w:t>
            </w:r>
          </w:p>
        </w:tc>
        <w:tc>
          <w:tcPr>
            <w:tcW w:w="3304" w:type="dxa"/>
            <w:vAlign w:val="center"/>
          </w:tcPr>
          <w:p w:rsidR="0063668B" w:rsidRDefault="00343F32">
            <w:pPr>
              <w:spacing w:after="0"/>
            </w:pPr>
            <w:r>
              <w:t>Dessus caisson</w:t>
            </w:r>
          </w:p>
        </w:tc>
        <w:tc>
          <w:tcPr>
            <w:tcW w:w="3543" w:type="dxa"/>
            <w:vAlign w:val="center"/>
          </w:tcPr>
          <w:p w:rsidR="0063668B" w:rsidRDefault="0063668B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63668B" w:rsidRDefault="0063668B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Pr="002933CC" w:rsidRDefault="0075257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425</w:t>
            </w:r>
          </w:p>
        </w:tc>
        <w:tc>
          <w:tcPr>
            <w:tcW w:w="1418" w:type="dxa"/>
            <w:vAlign w:val="center"/>
          </w:tcPr>
          <w:p w:rsidR="0063668B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722</w:t>
            </w:r>
          </w:p>
        </w:tc>
        <w:tc>
          <w:tcPr>
            <w:tcW w:w="850" w:type="dxa"/>
            <w:vAlign w:val="center"/>
          </w:tcPr>
          <w:p w:rsidR="0063668B" w:rsidRPr="002933CC" w:rsidRDefault="0075257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0,307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Default="00A5067B" w:rsidP="0063668B">
            <w:pPr>
              <w:spacing w:after="0"/>
              <w:jc w:val="right"/>
            </w:pPr>
            <w:r>
              <w:t>7,72</w:t>
            </w:r>
          </w:p>
        </w:tc>
        <w:tc>
          <w:tcPr>
            <w:tcW w:w="851" w:type="dxa"/>
            <w:vAlign w:val="center"/>
          </w:tcPr>
          <w:p w:rsidR="0063668B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</w:t>
            </w:r>
          </w:p>
        </w:tc>
        <w:tc>
          <w:tcPr>
            <w:tcW w:w="1984" w:type="dxa"/>
            <w:vAlign w:val="center"/>
          </w:tcPr>
          <w:p w:rsidR="0063668B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12,33</w:t>
            </w:r>
          </w:p>
        </w:tc>
      </w:tr>
      <w:tr w:rsidR="00E74610" w:rsidRPr="002933CC" w:rsidTr="00FA2B41">
        <w:trPr>
          <w:trHeight w:val="454"/>
        </w:trPr>
        <w:tc>
          <w:tcPr>
            <w:tcW w:w="632" w:type="dxa"/>
            <w:vAlign w:val="center"/>
          </w:tcPr>
          <w:p w:rsidR="00E74610" w:rsidRDefault="00E74610" w:rsidP="00B21726">
            <w:pPr>
              <w:spacing w:after="0"/>
              <w:jc w:val="center"/>
            </w:pPr>
            <w:r>
              <w:t>4</w:t>
            </w:r>
          </w:p>
        </w:tc>
        <w:tc>
          <w:tcPr>
            <w:tcW w:w="3304" w:type="dxa"/>
            <w:vAlign w:val="center"/>
          </w:tcPr>
          <w:p w:rsidR="00E74610" w:rsidRPr="00BC6BE6" w:rsidRDefault="00BC6BE6">
            <w:pPr>
              <w:spacing w:after="0"/>
              <w:rPr>
                <w:color w:val="0070C0"/>
              </w:rPr>
            </w:pPr>
            <w:r>
              <w:rPr>
                <w:color w:val="0070C0"/>
              </w:rPr>
              <w:t>Côté caisson</w:t>
            </w:r>
          </w:p>
        </w:tc>
        <w:tc>
          <w:tcPr>
            <w:tcW w:w="3543" w:type="dxa"/>
            <w:vAlign w:val="center"/>
          </w:tcPr>
          <w:p w:rsidR="00E74610" w:rsidRDefault="00E74610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E74610" w:rsidRDefault="00E74610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E74610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425</w:t>
            </w:r>
          </w:p>
        </w:tc>
        <w:tc>
          <w:tcPr>
            <w:tcW w:w="1418" w:type="dxa"/>
            <w:vAlign w:val="center"/>
          </w:tcPr>
          <w:p w:rsidR="00E74610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960</w:t>
            </w:r>
          </w:p>
        </w:tc>
        <w:tc>
          <w:tcPr>
            <w:tcW w:w="850" w:type="dxa"/>
            <w:vAlign w:val="center"/>
          </w:tcPr>
          <w:p w:rsidR="00E74610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E74610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0,425</w:t>
            </w:r>
          </w:p>
        </w:tc>
        <w:tc>
          <w:tcPr>
            <w:tcW w:w="992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E74610" w:rsidRPr="002933CC" w:rsidRDefault="001B525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E74610" w:rsidRDefault="00E74610" w:rsidP="00E74610">
            <w:pPr>
              <w:jc w:val="right"/>
            </w:pPr>
            <w:r w:rsidRPr="0057212F">
              <w:rPr>
                <w:color w:val="0070C0"/>
              </w:rPr>
              <w:t>7,72</w:t>
            </w:r>
          </w:p>
        </w:tc>
        <w:tc>
          <w:tcPr>
            <w:tcW w:w="851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</w:t>
            </w:r>
          </w:p>
        </w:tc>
        <w:tc>
          <w:tcPr>
            <w:tcW w:w="1984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17,07</w:t>
            </w:r>
          </w:p>
        </w:tc>
      </w:tr>
      <w:tr w:rsidR="00E74610" w:rsidRPr="002933CC" w:rsidTr="00FA2B41">
        <w:trPr>
          <w:trHeight w:val="454"/>
        </w:trPr>
        <w:tc>
          <w:tcPr>
            <w:tcW w:w="632" w:type="dxa"/>
            <w:vAlign w:val="center"/>
          </w:tcPr>
          <w:p w:rsidR="00E74610" w:rsidRDefault="00E74610" w:rsidP="00B21726">
            <w:pPr>
              <w:spacing w:after="0"/>
              <w:jc w:val="center"/>
            </w:pPr>
            <w:r>
              <w:t>5</w:t>
            </w:r>
          </w:p>
        </w:tc>
        <w:tc>
          <w:tcPr>
            <w:tcW w:w="3304" w:type="dxa"/>
            <w:vAlign w:val="center"/>
          </w:tcPr>
          <w:p w:rsidR="00E74610" w:rsidRDefault="00E74610">
            <w:pPr>
              <w:spacing w:after="0"/>
            </w:pPr>
            <w:r>
              <w:t>Fond caisson</w:t>
            </w:r>
          </w:p>
        </w:tc>
        <w:tc>
          <w:tcPr>
            <w:tcW w:w="3543" w:type="dxa"/>
            <w:vAlign w:val="center"/>
          </w:tcPr>
          <w:p w:rsidR="00E74610" w:rsidRDefault="00E74610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E74610" w:rsidRDefault="00E74610" w:rsidP="0063668B">
            <w:pPr>
              <w:spacing w:after="0"/>
              <w:jc w:val="right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960</w:t>
            </w:r>
          </w:p>
        </w:tc>
        <w:tc>
          <w:tcPr>
            <w:tcW w:w="1418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760</w:t>
            </w:r>
          </w:p>
        </w:tc>
        <w:tc>
          <w:tcPr>
            <w:tcW w:w="850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0,730</w:t>
            </w:r>
          </w:p>
        </w:tc>
        <w:tc>
          <w:tcPr>
            <w:tcW w:w="992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E74610" w:rsidRPr="00FA2B41" w:rsidRDefault="00FA2B41" w:rsidP="00E74610">
            <w:pPr>
              <w:jc w:val="right"/>
              <w:rPr>
                <w:color w:val="0070C0"/>
              </w:rPr>
            </w:pPr>
            <w:r>
              <w:rPr>
                <w:color w:val="0070C0"/>
              </w:rPr>
              <w:t>7,25</w:t>
            </w:r>
          </w:p>
        </w:tc>
        <w:tc>
          <w:tcPr>
            <w:tcW w:w="851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984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13,77</w:t>
            </w:r>
          </w:p>
        </w:tc>
      </w:tr>
      <w:tr w:rsidR="00E74610" w:rsidRPr="002933CC" w:rsidTr="00FA2B41">
        <w:trPr>
          <w:trHeight w:val="454"/>
        </w:trPr>
        <w:tc>
          <w:tcPr>
            <w:tcW w:w="632" w:type="dxa"/>
            <w:vAlign w:val="center"/>
          </w:tcPr>
          <w:p w:rsidR="00E74610" w:rsidRDefault="00E74610" w:rsidP="00B21726">
            <w:pPr>
              <w:spacing w:after="0"/>
              <w:jc w:val="center"/>
            </w:pPr>
            <w:r>
              <w:t>6</w:t>
            </w:r>
          </w:p>
        </w:tc>
        <w:tc>
          <w:tcPr>
            <w:tcW w:w="3304" w:type="dxa"/>
            <w:vAlign w:val="center"/>
          </w:tcPr>
          <w:p w:rsidR="00E74610" w:rsidRDefault="00E74610">
            <w:pPr>
              <w:spacing w:after="0"/>
            </w:pPr>
            <w:r>
              <w:t>Tablette</w:t>
            </w:r>
          </w:p>
        </w:tc>
        <w:tc>
          <w:tcPr>
            <w:tcW w:w="3543" w:type="dxa"/>
            <w:vAlign w:val="center"/>
          </w:tcPr>
          <w:p w:rsidR="00E74610" w:rsidRDefault="00E74610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E74610" w:rsidRDefault="00E74610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792</w:t>
            </w:r>
          </w:p>
        </w:tc>
        <w:tc>
          <w:tcPr>
            <w:tcW w:w="1418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420</w:t>
            </w:r>
          </w:p>
        </w:tc>
        <w:tc>
          <w:tcPr>
            <w:tcW w:w="850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0,333</w:t>
            </w:r>
          </w:p>
        </w:tc>
        <w:tc>
          <w:tcPr>
            <w:tcW w:w="992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E74610" w:rsidRDefault="00E74610" w:rsidP="00E74610">
            <w:pPr>
              <w:jc w:val="right"/>
            </w:pPr>
            <w:r w:rsidRPr="0057212F">
              <w:rPr>
                <w:color w:val="0070C0"/>
              </w:rPr>
              <w:t>7,72</w:t>
            </w:r>
          </w:p>
        </w:tc>
        <w:tc>
          <w:tcPr>
            <w:tcW w:w="851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984" w:type="dxa"/>
            <w:vAlign w:val="center"/>
          </w:tcPr>
          <w:p w:rsidR="00E74610" w:rsidRPr="002933CC" w:rsidRDefault="00801929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6,69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7</w:t>
            </w:r>
          </w:p>
        </w:tc>
        <w:tc>
          <w:tcPr>
            <w:tcW w:w="3304" w:type="dxa"/>
            <w:vAlign w:val="center"/>
          </w:tcPr>
          <w:p w:rsidR="0063668B" w:rsidRDefault="006422EA">
            <w:pPr>
              <w:spacing w:after="0"/>
            </w:pPr>
            <w:r>
              <w:t>Plinthe</w:t>
            </w:r>
          </w:p>
        </w:tc>
        <w:tc>
          <w:tcPr>
            <w:tcW w:w="3543" w:type="dxa"/>
            <w:vAlign w:val="center"/>
          </w:tcPr>
          <w:p w:rsidR="0063668B" w:rsidRDefault="006422EA">
            <w:pPr>
              <w:spacing w:after="0"/>
            </w:pPr>
            <w:r>
              <w:t>PPSM blanc +</w:t>
            </w:r>
            <w:proofErr w:type="spellStart"/>
            <w:r>
              <w:t>strat</w:t>
            </w:r>
            <w:proofErr w:type="spellEnd"/>
            <w:r>
              <w:t xml:space="preserve"> </w:t>
            </w:r>
            <w:proofErr w:type="spellStart"/>
            <w:r>
              <w:t>Egger</w:t>
            </w:r>
            <w:proofErr w:type="spellEnd"/>
            <w:r>
              <w:t xml:space="preserve"> U763 </w:t>
            </w:r>
          </w:p>
        </w:tc>
        <w:tc>
          <w:tcPr>
            <w:tcW w:w="709" w:type="dxa"/>
            <w:vAlign w:val="center"/>
          </w:tcPr>
          <w:p w:rsidR="0063668B" w:rsidRDefault="006422EA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95</w:t>
            </w:r>
          </w:p>
        </w:tc>
        <w:tc>
          <w:tcPr>
            <w:tcW w:w="1418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1420</w:t>
            </w:r>
          </w:p>
        </w:tc>
        <w:tc>
          <w:tcPr>
            <w:tcW w:w="850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0,135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Default="00B71991" w:rsidP="0063668B">
            <w:pPr>
              <w:spacing w:after="0"/>
              <w:jc w:val="right"/>
            </w:pPr>
            <w:r>
              <w:t>36,92</w:t>
            </w:r>
          </w:p>
        </w:tc>
        <w:tc>
          <w:tcPr>
            <w:tcW w:w="851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984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6,48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8</w:t>
            </w:r>
          </w:p>
        </w:tc>
        <w:tc>
          <w:tcPr>
            <w:tcW w:w="3304" w:type="dxa"/>
            <w:vAlign w:val="center"/>
          </w:tcPr>
          <w:p w:rsidR="0063668B" w:rsidRDefault="006422EA">
            <w:pPr>
              <w:spacing w:after="0"/>
            </w:pPr>
            <w:r>
              <w:t>Crédence</w:t>
            </w:r>
          </w:p>
        </w:tc>
        <w:tc>
          <w:tcPr>
            <w:tcW w:w="3543" w:type="dxa"/>
            <w:vAlign w:val="center"/>
          </w:tcPr>
          <w:p w:rsidR="0063668B" w:rsidRPr="00B47B30" w:rsidRDefault="00BC6BE6">
            <w:pPr>
              <w:spacing w:after="0"/>
              <w:rPr>
                <w:color w:val="0070C0"/>
              </w:rPr>
            </w:pPr>
            <w:r>
              <w:rPr>
                <w:color w:val="0070C0"/>
              </w:rPr>
              <w:t>Verre trempé dépoli bleuté</w:t>
            </w:r>
          </w:p>
        </w:tc>
        <w:tc>
          <w:tcPr>
            <w:tcW w:w="709" w:type="dxa"/>
            <w:vAlign w:val="center"/>
          </w:tcPr>
          <w:p w:rsidR="0063668B" w:rsidRDefault="006422EA" w:rsidP="0063668B">
            <w:pPr>
              <w:spacing w:after="0"/>
              <w:jc w:val="right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63668B" w:rsidRDefault="006422EA" w:rsidP="0063668B">
            <w:pPr>
              <w:spacing w:after="0"/>
              <w:jc w:val="right"/>
            </w:pPr>
            <w:r>
              <w:t>155</w:t>
            </w:r>
          </w:p>
        </w:tc>
        <w:tc>
          <w:tcPr>
            <w:tcW w:w="1418" w:type="dxa"/>
            <w:vAlign w:val="center"/>
          </w:tcPr>
          <w:p w:rsidR="0063668B" w:rsidRDefault="006422EA" w:rsidP="0063668B">
            <w:pPr>
              <w:spacing w:after="0"/>
              <w:jc w:val="right"/>
            </w:pPr>
            <w:r>
              <w:t>1600</w:t>
            </w:r>
          </w:p>
        </w:tc>
        <w:tc>
          <w:tcPr>
            <w:tcW w:w="850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pièce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701" w:type="dxa"/>
            <w:vAlign w:val="center"/>
          </w:tcPr>
          <w:p w:rsidR="0063668B" w:rsidRDefault="00E215BD" w:rsidP="0063668B">
            <w:pPr>
              <w:spacing w:after="0"/>
              <w:jc w:val="right"/>
            </w:pPr>
            <w:r>
              <w:t>62,00</w:t>
            </w:r>
          </w:p>
        </w:tc>
        <w:tc>
          <w:tcPr>
            <w:tcW w:w="851" w:type="dxa"/>
            <w:vAlign w:val="center"/>
          </w:tcPr>
          <w:p w:rsidR="0063668B" w:rsidRDefault="00E215BD" w:rsidP="0063668B">
            <w:pPr>
              <w:spacing w:after="0"/>
              <w:jc w:val="right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62,00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9</w:t>
            </w:r>
          </w:p>
        </w:tc>
        <w:tc>
          <w:tcPr>
            <w:tcW w:w="3304" w:type="dxa"/>
            <w:vAlign w:val="center"/>
          </w:tcPr>
          <w:p w:rsidR="0063668B" w:rsidRDefault="006422EA">
            <w:pPr>
              <w:spacing w:after="0"/>
            </w:pPr>
            <w:r>
              <w:t>Plinthe</w:t>
            </w:r>
          </w:p>
        </w:tc>
        <w:tc>
          <w:tcPr>
            <w:tcW w:w="3543" w:type="dxa"/>
            <w:vAlign w:val="center"/>
          </w:tcPr>
          <w:p w:rsidR="0063668B" w:rsidRDefault="006422EA">
            <w:pPr>
              <w:spacing w:after="0"/>
            </w:pPr>
            <w:r>
              <w:t>PPSM blanc +</w:t>
            </w:r>
            <w:proofErr w:type="spellStart"/>
            <w:r>
              <w:t>strat</w:t>
            </w:r>
            <w:proofErr w:type="spellEnd"/>
            <w:r>
              <w:t xml:space="preserve"> </w:t>
            </w:r>
            <w:proofErr w:type="spellStart"/>
            <w:r>
              <w:t>Egger</w:t>
            </w:r>
            <w:proofErr w:type="spellEnd"/>
            <w:r>
              <w:t xml:space="preserve"> U763</w:t>
            </w:r>
          </w:p>
        </w:tc>
        <w:tc>
          <w:tcPr>
            <w:tcW w:w="709" w:type="dxa"/>
            <w:vAlign w:val="center"/>
          </w:tcPr>
          <w:p w:rsidR="0063668B" w:rsidRDefault="006422EA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95</w:t>
            </w:r>
          </w:p>
        </w:tc>
        <w:tc>
          <w:tcPr>
            <w:tcW w:w="1418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405</w:t>
            </w:r>
          </w:p>
        </w:tc>
        <w:tc>
          <w:tcPr>
            <w:tcW w:w="850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0,039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36,92</w:t>
            </w:r>
          </w:p>
        </w:tc>
        <w:tc>
          <w:tcPr>
            <w:tcW w:w="851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984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3,75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10</w:t>
            </w:r>
          </w:p>
        </w:tc>
        <w:tc>
          <w:tcPr>
            <w:tcW w:w="3304" w:type="dxa"/>
            <w:vAlign w:val="center"/>
          </w:tcPr>
          <w:p w:rsidR="0063668B" w:rsidRDefault="00C67C41">
            <w:pPr>
              <w:spacing w:after="0"/>
            </w:pPr>
            <w:r>
              <w:t>Pied vérin</w:t>
            </w:r>
          </w:p>
        </w:tc>
        <w:tc>
          <w:tcPr>
            <w:tcW w:w="3543" w:type="dxa"/>
            <w:vAlign w:val="center"/>
          </w:tcPr>
          <w:p w:rsidR="0063668B" w:rsidRDefault="00C67C41">
            <w:pPr>
              <w:spacing w:after="0"/>
            </w:pPr>
            <w:r>
              <w:t>PVC</w:t>
            </w:r>
          </w:p>
        </w:tc>
        <w:tc>
          <w:tcPr>
            <w:tcW w:w="709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559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850" w:type="dxa"/>
            <w:vAlign w:val="center"/>
          </w:tcPr>
          <w:p w:rsidR="0063668B" w:rsidRPr="002933CC" w:rsidRDefault="00602D07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pièce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701" w:type="dxa"/>
            <w:vAlign w:val="center"/>
          </w:tcPr>
          <w:p w:rsidR="0063668B" w:rsidRDefault="00E06857" w:rsidP="0063668B">
            <w:pPr>
              <w:spacing w:after="0"/>
              <w:jc w:val="right"/>
            </w:pPr>
            <w:r>
              <w:t>2,41</w:t>
            </w:r>
          </w:p>
        </w:tc>
        <w:tc>
          <w:tcPr>
            <w:tcW w:w="851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8</w:t>
            </w:r>
          </w:p>
        </w:tc>
        <w:tc>
          <w:tcPr>
            <w:tcW w:w="1984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19,28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11</w:t>
            </w:r>
          </w:p>
        </w:tc>
        <w:tc>
          <w:tcPr>
            <w:tcW w:w="3304" w:type="dxa"/>
            <w:vAlign w:val="center"/>
          </w:tcPr>
          <w:p w:rsidR="0063668B" w:rsidRDefault="00C67C41">
            <w:pPr>
              <w:spacing w:after="0"/>
            </w:pPr>
            <w:r>
              <w:t>Clip pour plinthe</w:t>
            </w:r>
          </w:p>
        </w:tc>
        <w:tc>
          <w:tcPr>
            <w:tcW w:w="3543" w:type="dxa"/>
            <w:vAlign w:val="center"/>
          </w:tcPr>
          <w:p w:rsidR="0063668B" w:rsidRDefault="00C67C41">
            <w:pPr>
              <w:spacing w:after="0"/>
            </w:pPr>
            <w:r>
              <w:t>PVC</w:t>
            </w:r>
          </w:p>
        </w:tc>
        <w:tc>
          <w:tcPr>
            <w:tcW w:w="709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559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850" w:type="dxa"/>
            <w:vAlign w:val="center"/>
          </w:tcPr>
          <w:p w:rsidR="0063668B" w:rsidRDefault="004F2BD5" w:rsidP="0063668B">
            <w:pPr>
              <w:spacing w:after="0"/>
              <w:jc w:val="right"/>
            </w:pPr>
            <w:r>
              <w:t>pièce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701" w:type="dxa"/>
            <w:vAlign w:val="center"/>
          </w:tcPr>
          <w:p w:rsidR="0063668B" w:rsidRDefault="00E06857" w:rsidP="0063668B">
            <w:pPr>
              <w:spacing w:after="0"/>
              <w:jc w:val="right"/>
            </w:pPr>
            <w:r>
              <w:t>0,19</w:t>
            </w:r>
          </w:p>
        </w:tc>
        <w:tc>
          <w:tcPr>
            <w:tcW w:w="851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</w:t>
            </w:r>
          </w:p>
        </w:tc>
        <w:tc>
          <w:tcPr>
            <w:tcW w:w="1984" w:type="dxa"/>
            <w:vAlign w:val="center"/>
          </w:tcPr>
          <w:p w:rsidR="0063668B" w:rsidRPr="002933CC" w:rsidRDefault="00314111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0,76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12</w:t>
            </w:r>
          </w:p>
        </w:tc>
        <w:tc>
          <w:tcPr>
            <w:tcW w:w="3304" w:type="dxa"/>
            <w:vAlign w:val="center"/>
          </w:tcPr>
          <w:p w:rsidR="0063668B" w:rsidRDefault="00C67C41">
            <w:pPr>
              <w:spacing w:after="0"/>
            </w:pPr>
            <w:r>
              <w:t>Panneau de présentation</w:t>
            </w:r>
            <w:r w:rsidR="00111047">
              <w:t>2 x 19</w:t>
            </w:r>
          </w:p>
        </w:tc>
        <w:tc>
          <w:tcPr>
            <w:tcW w:w="3543" w:type="dxa"/>
            <w:vAlign w:val="center"/>
          </w:tcPr>
          <w:p w:rsidR="0063668B" w:rsidRDefault="00C67C41">
            <w:pPr>
              <w:spacing w:after="0"/>
            </w:pPr>
            <w:r>
              <w:t>PPSM blanc</w:t>
            </w:r>
            <w:r w:rsidR="00C64B9E">
              <w:t xml:space="preserve"> + </w:t>
            </w:r>
            <w:proofErr w:type="spellStart"/>
            <w:r w:rsidR="00C64B9E">
              <w:t>strat</w:t>
            </w:r>
            <w:proofErr w:type="spellEnd"/>
            <w:r w:rsidR="00C64B9E">
              <w:t xml:space="preserve"> U999 1face et contrebalancement</w:t>
            </w:r>
            <w:r w:rsidR="003B4FC8">
              <w:t xml:space="preserve"> 1 face</w:t>
            </w:r>
            <w:r w:rsidR="00C64B9E">
              <w:t xml:space="preserve"> </w:t>
            </w:r>
          </w:p>
        </w:tc>
        <w:tc>
          <w:tcPr>
            <w:tcW w:w="709" w:type="dxa"/>
            <w:vAlign w:val="center"/>
          </w:tcPr>
          <w:p w:rsidR="0063668B" w:rsidRDefault="00111047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Pr="002933CC" w:rsidRDefault="00E0205C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655</w:t>
            </w:r>
          </w:p>
        </w:tc>
        <w:tc>
          <w:tcPr>
            <w:tcW w:w="1418" w:type="dxa"/>
            <w:vAlign w:val="center"/>
          </w:tcPr>
          <w:p w:rsidR="0063668B" w:rsidRPr="002933CC" w:rsidRDefault="00E0205C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2850</w:t>
            </w:r>
          </w:p>
        </w:tc>
        <w:tc>
          <w:tcPr>
            <w:tcW w:w="850" w:type="dxa"/>
            <w:vAlign w:val="center"/>
          </w:tcPr>
          <w:p w:rsidR="0063668B" w:rsidRPr="002933CC" w:rsidRDefault="00E0205C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E0205C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1,867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E0205C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Pr="002933CC" w:rsidRDefault="004C4CF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33,32</w:t>
            </w:r>
          </w:p>
        </w:tc>
        <w:tc>
          <w:tcPr>
            <w:tcW w:w="851" w:type="dxa"/>
            <w:vAlign w:val="center"/>
          </w:tcPr>
          <w:p w:rsidR="0063668B" w:rsidRPr="002933CC" w:rsidRDefault="00E0205C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984" w:type="dxa"/>
            <w:vAlign w:val="center"/>
          </w:tcPr>
          <w:p w:rsidR="0063668B" w:rsidRPr="002933CC" w:rsidRDefault="00E0205C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80,88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13</w:t>
            </w:r>
          </w:p>
        </w:tc>
        <w:tc>
          <w:tcPr>
            <w:tcW w:w="3304" w:type="dxa"/>
            <w:vAlign w:val="center"/>
          </w:tcPr>
          <w:p w:rsidR="0063668B" w:rsidRPr="00B47B30" w:rsidRDefault="004C4CF8">
            <w:pPr>
              <w:spacing w:after="0"/>
              <w:rPr>
                <w:color w:val="0070C0"/>
              </w:rPr>
            </w:pPr>
            <w:r>
              <w:rPr>
                <w:color w:val="0070C0"/>
              </w:rPr>
              <w:t>Pied cylindrique</w:t>
            </w:r>
          </w:p>
        </w:tc>
        <w:tc>
          <w:tcPr>
            <w:tcW w:w="3543" w:type="dxa"/>
            <w:vAlign w:val="center"/>
          </w:tcPr>
          <w:p w:rsidR="0063668B" w:rsidRPr="00B47B30" w:rsidRDefault="0063668B">
            <w:pPr>
              <w:spacing w:after="0"/>
              <w:rPr>
                <w:color w:val="0070C0"/>
              </w:rPr>
            </w:pPr>
          </w:p>
        </w:tc>
        <w:tc>
          <w:tcPr>
            <w:tcW w:w="709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559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850" w:type="dxa"/>
            <w:vAlign w:val="center"/>
          </w:tcPr>
          <w:p w:rsidR="0063668B" w:rsidRPr="002933CC" w:rsidRDefault="00602D07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pièce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701" w:type="dxa"/>
            <w:vAlign w:val="center"/>
          </w:tcPr>
          <w:p w:rsidR="0063668B" w:rsidRDefault="00E06857" w:rsidP="0063668B">
            <w:pPr>
              <w:spacing w:after="0"/>
              <w:jc w:val="right"/>
            </w:pPr>
            <w:r>
              <w:t>2,70</w:t>
            </w:r>
          </w:p>
        </w:tc>
        <w:tc>
          <w:tcPr>
            <w:tcW w:w="851" w:type="dxa"/>
            <w:vAlign w:val="center"/>
          </w:tcPr>
          <w:p w:rsidR="0063668B" w:rsidRDefault="004F2BD5" w:rsidP="0063668B">
            <w:pPr>
              <w:spacing w:after="0"/>
              <w:jc w:val="right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63668B" w:rsidRPr="002933CC" w:rsidRDefault="00E0205C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5,40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14</w:t>
            </w:r>
          </w:p>
        </w:tc>
        <w:tc>
          <w:tcPr>
            <w:tcW w:w="3304" w:type="dxa"/>
            <w:vAlign w:val="center"/>
          </w:tcPr>
          <w:p w:rsidR="0063668B" w:rsidRDefault="004F2BD5">
            <w:pPr>
              <w:spacing w:after="0"/>
            </w:pPr>
            <w:r>
              <w:t xml:space="preserve">Porte </w:t>
            </w:r>
          </w:p>
        </w:tc>
        <w:tc>
          <w:tcPr>
            <w:tcW w:w="3543" w:type="dxa"/>
            <w:vAlign w:val="center"/>
          </w:tcPr>
          <w:p w:rsidR="0063668B" w:rsidRDefault="004F2BD5">
            <w:pPr>
              <w:spacing w:after="0"/>
            </w:pPr>
            <w:r>
              <w:t>MDF stratifié 2 faces</w:t>
            </w:r>
            <w:r w:rsidR="00BA4CAD">
              <w:t xml:space="preserve"> </w:t>
            </w:r>
            <w:proofErr w:type="spellStart"/>
            <w:r w:rsidR="00BA4CAD">
              <w:t>Egger</w:t>
            </w:r>
            <w:proofErr w:type="spellEnd"/>
            <w:r w:rsidR="00BA4CAD">
              <w:t xml:space="preserve"> U701</w:t>
            </w:r>
          </w:p>
        </w:tc>
        <w:tc>
          <w:tcPr>
            <w:tcW w:w="709" w:type="dxa"/>
            <w:vAlign w:val="center"/>
          </w:tcPr>
          <w:p w:rsidR="0063668B" w:rsidRDefault="004F2BD5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371,5</w:t>
            </w:r>
          </w:p>
        </w:tc>
        <w:tc>
          <w:tcPr>
            <w:tcW w:w="1418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950</w:t>
            </w:r>
          </w:p>
        </w:tc>
        <w:tc>
          <w:tcPr>
            <w:tcW w:w="850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0,353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1.3</w:t>
            </w:r>
          </w:p>
        </w:tc>
        <w:tc>
          <w:tcPr>
            <w:tcW w:w="1701" w:type="dxa"/>
            <w:vAlign w:val="center"/>
          </w:tcPr>
          <w:p w:rsidR="0063668B" w:rsidRPr="002933CC" w:rsidRDefault="004C4CF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68,9</w:t>
            </w:r>
          </w:p>
        </w:tc>
        <w:tc>
          <w:tcPr>
            <w:tcW w:w="851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984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63,24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15</w:t>
            </w:r>
          </w:p>
        </w:tc>
        <w:tc>
          <w:tcPr>
            <w:tcW w:w="3304" w:type="dxa"/>
            <w:vAlign w:val="center"/>
          </w:tcPr>
          <w:p w:rsidR="0063668B" w:rsidRDefault="004F2BD5">
            <w:pPr>
              <w:spacing w:after="0"/>
            </w:pPr>
            <w:r>
              <w:t>Charnière invisible à ressort</w:t>
            </w:r>
            <w:r w:rsidR="0063770D">
              <w:t xml:space="preserve"> + embase</w:t>
            </w:r>
          </w:p>
        </w:tc>
        <w:tc>
          <w:tcPr>
            <w:tcW w:w="3543" w:type="dxa"/>
            <w:vAlign w:val="center"/>
          </w:tcPr>
          <w:p w:rsidR="0063668B" w:rsidRPr="00B47B30" w:rsidRDefault="0063668B">
            <w:pPr>
              <w:spacing w:after="0"/>
              <w:rPr>
                <w:color w:val="0070C0"/>
              </w:rPr>
            </w:pPr>
          </w:p>
        </w:tc>
        <w:tc>
          <w:tcPr>
            <w:tcW w:w="709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559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850" w:type="dxa"/>
            <w:vAlign w:val="center"/>
          </w:tcPr>
          <w:p w:rsidR="0063668B" w:rsidRPr="002933CC" w:rsidRDefault="00602D07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Pièce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701" w:type="dxa"/>
            <w:vAlign w:val="center"/>
          </w:tcPr>
          <w:p w:rsidR="0063668B" w:rsidRDefault="0063770D" w:rsidP="0063668B">
            <w:pPr>
              <w:spacing w:after="0"/>
              <w:jc w:val="right"/>
            </w:pPr>
            <w:r>
              <w:t>5,02</w:t>
            </w:r>
          </w:p>
        </w:tc>
        <w:tc>
          <w:tcPr>
            <w:tcW w:w="851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</w:t>
            </w:r>
          </w:p>
        </w:tc>
        <w:tc>
          <w:tcPr>
            <w:tcW w:w="1984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20,08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16</w:t>
            </w:r>
          </w:p>
        </w:tc>
        <w:tc>
          <w:tcPr>
            <w:tcW w:w="3304" w:type="dxa"/>
            <w:vAlign w:val="center"/>
          </w:tcPr>
          <w:p w:rsidR="0063668B" w:rsidRDefault="004F2BD5">
            <w:pPr>
              <w:spacing w:after="0"/>
            </w:pPr>
            <w:r>
              <w:t>Façade de tiroir</w:t>
            </w:r>
          </w:p>
        </w:tc>
        <w:tc>
          <w:tcPr>
            <w:tcW w:w="3543" w:type="dxa"/>
            <w:vAlign w:val="center"/>
          </w:tcPr>
          <w:p w:rsidR="0063668B" w:rsidRDefault="004F2BD5">
            <w:pPr>
              <w:spacing w:after="0"/>
            </w:pPr>
            <w:r>
              <w:t>MDF stratifié 2 faces</w:t>
            </w:r>
            <w:r w:rsidR="00BA4CAD">
              <w:t xml:space="preserve"> </w:t>
            </w:r>
            <w:proofErr w:type="spellStart"/>
            <w:r w:rsidR="00BA4CAD">
              <w:t>Egger</w:t>
            </w:r>
            <w:proofErr w:type="spellEnd"/>
            <w:r w:rsidR="00BA4CAD">
              <w:t xml:space="preserve"> U701</w:t>
            </w:r>
          </w:p>
        </w:tc>
        <w:tc>
          <w:tcPr>
            <w:tcW w:w="709" w:type="dxa"/>
            <w:vAlign w:val="center"/>
          </w:tcPr>
          <w:p w:rsidR="0063668B" w:rsidRDefault="006D6705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134</w:t>
            </w:r>
          </w:p>
        </w:tc>
        <w:tc>
          <w:tcPr>
            <w:tcW w:w="1418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745</w:t>
            </w:r>
          </w:p>
        </w:tc>
        <w:tc>
          <w:tcPr>
            <w:tcW w:w="850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0,100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Pr="002933CC" w:rsidRDefault="004C4CF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68,9</w:t>
            </w:r>
          </w:p>
        </w:tc>
        <w:tc>
          <w:tcPr>
            <w:tcW w:w="851" w:type="dxa"/>
            <w:vAlign w:val="center"/>
          </w:tcPr>
          <w:p w:rsidR="0063668B" w:rsidRDefault="006D6705" w:rsidP="0063668B">
            <w:pPr>
              <w:spacing w:after="0"/>
              <w:jc w:val="right"/>
            </w:pPr>
            <w:r>
              <w:t>6</w:t>
            </w:r>
          </w:p>
        </w:tc>
        <w:tc>
          <w:tcPr>
            <w:tcW w:w="1984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53,75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17</w:t>
            </w:r>
          </w:p>
        </w:tc>
        <w:tc>
          <w:tcPr>
            <w:tcW w:w="3304" w:type="dxa"/>
            <w:vAlign w:val="center"/>
          </w:tcPr>
          <w:p w:rsidR="0063668B" w:rsidRDefault="004F2BD5">
            <w:pPr>
              <w:spacing w:after="0"/>
            </w:pPr>
            <w:r>
              <w:t>Fond de tiroir</w:t>
            </w:r>
          </w:p>
        </w:tc>
        <w:tc>
          <w:tcPr>
            <w:tcW w:w="3543" w:type="dxa"/>
            <w:vAlign w:val="center"/>
          </w:tcPr>
          <w:p w:rsidR="0063668B" w:rsidRDefault="004F2BD5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63668B" w:rsidRDefault="004F2BD5" w:rsidP="0063668B">
            <w:pPr>
              <w:spacing w:after="0"/>
              <w:jc w:val="right"/>
            </w:pPr>
            <w:r>
              <w:t>12</w:t>
            </w:r>
          </w:p>
        </w:tc>
        <w:tc>
          <w:tcPr>
            <w:tcW w:w="1559" w:type="dxa"/>
            <w:vAlign w:val="center"/>
          </w:tcPr>
          <w:p w:rsidR="0063668B" w:rsidRDefault="006D6705" w:rsidP="0063668B">
            <w:pPr>
              <w:spacing w:after="0"/>
              <w:jc w:val="right"/>
            </w:pPr>
            <w:r>
              <w:t>430</w:t>
            </w:r>
          </w:p>
        </w:tc>
        <w:tc>
          <w:tcPr>
            <w:tcW w:w="1418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700</w:t>
            </w:r>
          </w:p>
        </w:tc>
        <w:tc>
          <w:tcPr>
            <w:tcW w:w="850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0,301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Default="00A5067B" w:rsidP="0063668B">
            <w:pPr>
              <w:spacing w:after="0"/>
              <w:jc w:val="right"/>
            </w:pPr>
            <w:r>
              <w:t>7,43</w:t>
            </w:r>
          </w:p>
        </w:tc>
        <w:tc>
          <w:tcPr>
            <w:tcW w:w="851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</w:t>
            </w:r>
          </w:p>
        </w:tc>
        <w:tc>
          <w:tcPr>
            <w:tcW w:w="1984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20,36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18</w:t>
            </w:r>
          </w:p>
        </w:tc>
        <w:tc>
          <w:tcPr>
            <w:tcW w:w="3304" w:type="dxa"/>
            <w:vAlign w:val="center"/>
          </w:tcPr>
          <w:p w:rsidR="0063668B" w:rsidRDefault="006D6705">
            <w:pPr>
              <w:spacing w:after="0"/>
            </w:pPr>
            <w:r>
              <w:t>Façade de tiroir</w:t>
            </w:r>
          </w:p>
        </w:tc>
        <w:tc>
          <w:tcPr>
            <w:tcW w:w="3543" w:type="dxa"/>
            <w:vAlign w:val="center"/>
          </w:tcPr>
          <w:p w:rsidR="0063668B" w:rsidRDefault="006D6705">
            <w:pPr>
              <w:spacing w:after="0"/>
            </w:pPr>
            <w:r>
              <w:t>MDF stratifié 2 faces</w:t>
            </w:r>
            <w:r w:rsidR="00BA4CAD">
              <w:t xml:space="preserve"> </w:t>
            </w:r>
            <w:proofErr w:type="spellStart"/>
            <w:r w:rsidR="00BA4CAD">
              <w:t>Egger</w:t>
            </w:r>
            <w:proofErr w:type="spellEnd"/>
            <w:r w:rsidR="00BA4CAD">
              <w:t xml:space="preserve"> U701</w:t>
            </w:r>
          </w:p>
        </w:tc>
        <w:tc>
          <w:tcPr>
            <w:tcW w:w="709" w:type="dxa"/>
            <w:vAlign w:val="center"/>
          </w:tcPr>
          <w:p w:rsidR="0063668B" w:rsidRDefault="006D6705" w:rsidP="0063668B">
            <w:pPr>
              <w:spacing w:after="0"/>
              <w:jc w:val="right"/>
            </w:pPr>
            <w:r>
              <w:t>19</w:t>
            </w:r>
          </w:p>
        </w:tc>
        <w:tc>
          <w:tcPr>
            <w:tcW w:w="1559" w:type="dxa"/>
            <w:vAlign w:val="center"/>
          </w:tcPr>
          <w:p w:rsidR="0063668B" w:rsidRDefault="006D6705" w:rsidP="0063668B">
            <w:pPr>
              <w:spacing w:after="0"/>
              <w:jc w:val="right"/>
            </w:pPr>
            <w:r>
              <w:t>135</w:t>
            </w:r>
          </w:p>
        </w:tc>
        <w:tc>
          <w:tcPr>
            <w:tcW w:w="1418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745</w:t>
            </w:r>
          </w:p>
        </w:tc>
        <w:tc>
          <w:tcPr>
            <w:tcW w:w="850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0,101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Pr="002933CC" w:rsidRDefault="004C4CF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68,9</w:t>
            </w:r>
          </w:p>
        </w:tc>
        <w:tc>
          <w:tcPr>
            <w:tcW w:w="851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984" w:type="dxa"/>
            <w:vAlign w:val="center"/>
          </w:tcPr>
          <w:p w:rsidR="0063668B" w:rsidRPr="002933CC" w:rsidRDefault="00B92A5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9,05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3668B" w:rsidRDefault="0063668B" w:rsidP="00B21726">
            <w:pPr>
              <w:spacing w:after="0"/>
              <w:jc w:val="center"/>
            </w:pPr>
            <w:r>
              <w:t>19</w:t>
            </w:r>
          </w:p>
        </w:tc>
        <w:tc>
          <w:tcPr>
            <w:tcW w:w="3304" w:type="dxa"/>
            <w:vAlign w:val="center"/>
          </w:tcPr>
          <w:p w:rsidR="0063668B" w:rsidRDefault="006D6705">
            <w:pPr>
              <w:spacing w:after="0"/>
            </w:pPr>
            <w:r>
              <w:t>Arrière tiroir</w:t>
            </w:r>
          </w:p>
        </w:tc>
        <w:tc>
          <w:tcPr>
            <w:tcW w:w="3543" w:type="dxa"/>
            <w:vAlign w:val="center"/>
          </w:tcPr>
          <w:p w:rsidR="0063668B" w:rsidRDefault="006D6705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63668B" w:rsidRDefault="006D6705" w:rsidP="0063668B">
            <w:pPr>
              <w:spacing w:after="0"/>
              <w:jc w:val="right"/>
            </w:pPr>
            <w:r>
              <w:t>12</w:t>
            </w:r>
          </w:p>
        </w:tc>
        <w:tc>
          <w:tcPr>
            <w:tcW w:w="1559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</w:t>
            </w:r>
            <w:r w:rsidR="002D1D2C">
              <w:rPr>
                <w:color w:val="0070C0"/>
              </w:rPr>
              <w:t>05</w:t>
            </w:r>
          </w:p>
        </w:tc>
        <w:tc>
          <w:tcPr>
            <w:tcW w:w="1418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688</w:t>
            </w:r>
          </w:p>
        </w:tc>
        <w:tc>
          <w:tcPr>
            <w:tcW w:w="850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0,07</w:t>
            </w:r>
            <w:r w:rsidR="00E01166">
              <w:rPr>
                <w:color w:val="0070C0"/>
              </w:rPr>
              <w:t>3</w:t>
            </w:r>
          </w:p>
        </w:tc>
        <w:tc>
          <w:tcPr>
            <w:tcW w:w="992" w:type="dxa"/>
            <w:vAlign w:val="center"/>
          </w:tcPr>
          <w:p w:rsidR="0063668B" w:rsidRPr="002933CC" w:rsidRDefault="0063668B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3668B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7,43</w:t>
            </w:r>
          </w:p>
        </w:tc>
        <w:tc>
          <w:tcPr>
            <w:tcW w:w="851" w:type="dxa"/>
            <w:vAlign w:val="center"/>
          </w:tcPr>
          <w:p w:rsidR="0063668B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</w:t>
            </w:r>
          </w:p>
        </w:tc>
        <w:tc>
          <w:tcPr>
            <w:tcW w:w="1984" w:type="dxa"/>
            <w:vAlign w:val="center"/>
          </w:tcPr>
          <w:p w:rsidR="0063668B" w:rsidRPr="002933CC" w:rsidRDefault="00F531A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0,7</w:t>
            </w:r>
            <w:r w:rsidR="00E01166">
              <w:rPr>
                <w:color w:val="0070C0"/>
              </w:rPr>
              <w:t>1</w:t>
            </w:r>
          </w:p>
        </w:tc>
      </w:tr>
      <w:tr w:rsidR="00E74610" w:rsidRPr="002933CC" w:rsidTr="00FA2B41">
        <w:trPr>
          <w:trHeight w:val="454"/>
        </w:trPr>
        <w:tc>
          <w:tcPr>
            <w:tcW w:w="632" w:type="dxa"/>
            <w:vAlign w:val="center"/>
          </w:tcPr>
          <w:p w:rsidR="00E74610" w:rsidRDefault="00E74610" w:rsidP="00B21726">
            <w:pPr>
              <w:spacing w:after="0"/>
              <w:jc w:val="center"/>
            </w:pPr>
            <w:r>
              <w:t>20</w:t>
            </w:r>
          </w:p>
        </w:tc>
        <w:tc>
          <w:tcPr>
            <w:tcW w:w="3304" w:type="dxa"/>
            <w:vAlign w:val="center"/>
          </w:tcPr>
          <w:p w:rsidR="00E74610" w:rsidRDefault="00E74610" w:rsidP="00932C58">
            <w:pPr>
              <w:spacing w:after="0"/>
            </w:pPr>
            <w:r>
              <w:t>Arrière tiroir</w:t>
            </w:r>
          </w:p>
        </w:tc>
        <w:tc>
          <w:tcPr>
            <w:tcW w:w="3543" w:type="dxa"/>
            <w:vAlign w:val="center"/>
          </w:tcPr>
          <w:p w:rsidR="00E74610" w:rsidRDefault="00E74610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E74610" w:rsidRDefault="00E74610" w:rsidP="0063668B">
            <w:pPr>
              <w:spacing w:after="0"/>
              <w:jc w:val="right"/>
            </w:pPr>
            <w:r>
              <w:t>12</w:t>
            </w:r>
          </w:p>
        </w:tc>
        <w:tc>
          <w:tcPr>
            <w:tcW w:w="1559" w:type="dxa"/>
            <w:vAlign w:val="center"/>
          </w:tcPr>
          <w:p w:rsidR="00E74610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11</w:t>
            </w:r>
            <w:r w:rsidR="002D1D2C">
              <w:rPr>
                <w:color w:val="0070C0"/>
              </w:rPr>
              <w:t>0</w:t>
            </w:r>
          </w:p>
        </w:tc>
        <w:tc>
          <w:tcPr>
            <w:tcW w:w="1418" w:type="dxa"/>
            <w:vAlign w:val="center"/>
          </w:tcPr>
          <w:p w:rsidR="00E74610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688</w:t>
            </w:r>
          </w:p>
        </w:tc>
        <w:tc>
          <w:tcPr>
            <w:tcW w:w="850" w:type="dxa"/>
            <w:vAlign w:val="center"/>
          </w:tcPr>
          <w:p w:rsidR="00E74610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E74610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0,0</w:t>
            </w:r>
            <w:r w:rsidR="00E01166">
              <w:rPr>
                <w:color w:val="0070C0"/>
              </w:rPr>
              <w:t>76</w:t>
            </w:r>
          </w:p>
        </w:tc>
        <w:tc>
          <w:tcPr>
            <w:tcW w:w="992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E74610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E74610" w:rsidRDefault="00E74610" w:rsidP="00E74610">
            <w:pPr>
              <w:jc w:val="right"/>
            </w:pPr>
            <w:r w:rsidRPr="00453107">
              <w:rPr>
                <w:color w:val="0070C0"/>
              </w:rPr>
              <w:t>7,43</w:t>
            </w:r>
          </w:p>
        </w:tc>
        <w:tc>
          <w:tcPr>
            <w:tcW w:w="851" w:type="dxa"/>
            <w:vAlign w:val="center"/>
          </w:tcPr>
          <w:p w:rsidR="00E74610" w:rsidRDefault="00E74610" w:rsidP="0063668B">
            <w:pPr>
              <w:spacing w:after="0"/>
              <w:jc w:val="right"/>
            </w:pPr>
            <w:r>
              <w:t>5</w:t>
            </w:r>
          </w:p>
        </w:tc>
        <w:tc>
          <w:tcPr>
            <w:tcW w:w="1984" w:type="dxa"/>
            <w:vAlign w:val="center"/>
          </w:tcPr>
          <w:p w:rsidR="00E74610" w:rsidRPr="002933CC" w:rsidRDefault="00F531A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3,</w:t>
            </w:r>
            <w:r w:rsidR="00E01166">
              <w:rPr>
                <w:color w:val="0070C0"/>
              </w:rPr>
              <w:t>68</w:t>
            </w:r>
          </w:p>
        </w:tc>
      </w:tr>
      <w:tr w:rsidR="00E74610" w:rsidRPr="002933CC" w:rsidTr="00FA2B41">
        <w:trPr>
          <w:trHeight w:val="454"/>
        </w:trPr>
        <w:tc>
          <w:tcPr>
            <w:tcW w:w="632" w:type="dxa"/>
            <w:vAlign w:val="center"/>
          </w:tcPr>
          <w:p w:rsidR="00E74610" w:rsidRDefault="00E74610" w:rsidP="00B21726">
            <w:pPr>
              <w:spacing w:after="0"/>
              <w:jc w:val="center"/>
            </w:pPr>
            <w:r>
              <w:t>21</w:t>
            </w:r>
          </w:p>
        </w:tc>
        <w:tc>
          <w:tcPr>
            <w:tcW w:w="3304" w:type="dxa"/>
            <w:vAlign w:val="center"/>
          </w:tcPr>
          <w:p w:rsidR="00E74610" w:rsidRDefault="00E74610" w:rsidP="00932C58">
            <w:pPr>
              <w:spacing w:after="0"/>
            </w:pPr>
            <w:r>
              <w:t>Arrière tiroir</w:t>
            </w:r>
          </w:p>
        </w:tc>
        <w:tc>
          <w:tcPr>
            <w:tcW w:w="3543" w:type="dxa"/>
            <w:vAlign w:val="center"/>
          </w:tcPr>
          <w:p w:rsidR="00E74610" w:rsidRDefault="00E74610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E74610" w:rsidRDefault="00E74610" w:rsidP="0063668B">
            <w:pPr>
              <w:spacing w:after="0"/>
              <w:jc w:val="right"/>
            </w:pPr>
            <w:r>
              <w:t>12</w:t>
            </w:r>
          </w:p>
        </w:tc>
        <w:tc>
          <w:tcPr>
            <w:tcW w:w="1559" w:type="dxa"/>
            <w:vAlign w:val="center"/>
          </w:tcPr>
          <w:p w:rsidR="00E74610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</w:t>
            </w:r>
            <w:r w:rsidR="002D1D2C">
              <w:rPr>
                <w:color w:val="0070C0"/>
              </w:rPr>
              <w:t>0</w:t>
            </w:r>
          </w:p>
        </w:tc>
        <w:tc>
          <w:tcPr>
            <w:tcW w:w="1418" w:type="dxa"/>
            <w:vAlign w:val="center"/>
          </w:tcPr>
          <w:p w:rsidR="00E74610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688</w:t>
            </w:r>
          </w:p>
        </w:tc>
        <w:tc>
          <w:tcPr>
            <w:tcW w:w="850" w:type="dxa"/>
            <w:vAlign w:val="center"/>
          </w:tcPr>
          <w:p w:rsidR="00E74610" w:rsidRPr="002933CC" w:rsidRDefault="00FB0982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E74610" w:rsidRPr="002933CC" w:rsidRDefault="00F531A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0,06</w:t>
            </w:r>
            <w:r w:rsidR="00E01166">
              <w:rPr>
                <w:color w:val="0070C0"/>
              </w:rPr>
              <w:t>2</w:t>
            </w:r>
          </w:p>
        </w:tc>
        <w:tc>
          <w:tcPr>
            <w:tcW w:w="992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E74610" w:rsidRPr="002933CC" w:rsidRDefault="00F531A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E74610" w:rsidRDefault="00E74610" w:rsidP="00E74610">
            <w:pPr>
              <w:jc w:val="right"/>
            </w:pPr>
            <w:r w:rsidRPr="00453107">
              <w:rPr>
                <w:color w:val="0070C0"/>
              </w:rPr>
              <w:t>7,43</w:t>
            </w:r>
          </w:p>
        </w:tc>
        <w:tc>
          <w:tcPr>
            <w:tcW w:w="851" w:type="dxa"/>
            <w:vAlign w:val="center"/>
          </w:tcPr>
          <w:p w:rsidR="00E74610" w:rsidRDefault="00FB0982" w:rsidP="0063668B">
            <w:pPr>
              <w:spacing w:after="0"/>
              <w:jc w:val="right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E74610" w:rsidRPr="002933CC" w:rsidRDefault="00F531AE" w:rsidP="00E01166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0,6</w:t>
            </w:r>
            <w:r w:rsidR="00E01166">
              <w:rPr>
                <w:color w:val="0070C0"/>
              </w:rPr>
              <w:t>0</w:t>
            </w:r>
          </w:p>
        </w:tc>
      </w:tr>
      <w:tr w:rsidR="00E74610" w:rsidRPr="002933CC" w:rsidTr="00FA2B41">
        <w:trPr>
          <w:trHeight w:val="454"/>
        </w:trPr>
        <w:tc>
          <w:tcPr>
            <w:tcW w:w="632" w:type="dxa"/>
            <w:vAlign w:val="center"/>
          </w:tcPr>
          <w:p w:rsidR="00E74610" w:rsidRDefault="00E74610" w:rsidP="00B21726">
            <w:pPr>
              <w:spacing w:after="0"/>
              <w:jc w:val="center"/>
            </w:pPr>
            <w:r>
              <w:t>22</w:t>
            </w:r>
          </w:p>
        </w:tc>
        <w:tc>
          <w:tcPr>
            <w:tcW w:w="3304" w:type="dxa"/>
            <w:vAlign w:val="center"/>
          </w:tcPr>
          <w:p w:rsidR="00E74610" w:rsidRDefault="00E74610">
            <w:pPr>
              <w:spacing w:after="0"/>
            </w:pPr>
            <w:r>
              <w:t>Côté de tiroir</w:t>
            </w:r>
          </w:p>
        </w:tc>
        <w:tc>
          <w:tcPr>
            <w:tcW w:w="3543" w:type="dxa"/>
            <w:vAlign w:val="center"/>
          </w:tcPr>
          <w:p w:rsidR="00E74610" w:rsidRDefault="00E74610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E74610" w:rsidRDefault="00E74610" w:rsidP="0063668B">
            <w:pPr>
              <w:spacing w:after="0"/>
              <w:jc w:val="right"/>
            </w:pPr>
            <w:r>
              <w:t>12</w:t>
            </w:r>
          </w:p>
        </w:tc>
        <w:tc>
          <w:tcPr>
            <w:tcW w:w="1559" w:type="dxa"/>
            <w:vAlign w:val="center"/>
          </w:tcPr>
          <w:p w:rsidR="00E74610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110</w:t>
            </w:r>
          </w:p>
        </w:tc>
        <w:tc>
          <w:tcPr>
            <w:tcW w:w="1418" w:type="dxa"/>
            <w:vAlign w:val="center"/>
          </w:tcPr>
          <w:p w:rsidR="00E74610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420</w:t>
            </w:r>
          </w:p>
        </w:tc>
        <w:tc>
          <w:tcPr>
            <w:tcW w:w="850" w:type="dxa"/>
            <w:vAlign w:val="center"/>
          </w:tcPr>
          <w:p w:rsidR="00E74610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E74610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0,047</w:t>
            </w:r>
          </w:p>
        </w:tc>
        <w:tc>
          <w:tcPr>
            <w:tcW w:w="992" w:type="dxa"/>
            <w:vAlign w:val="center"/>
          </w:tcPr>
          <w:p w:rsidR="00E74610" w:rsidRPr="002933CC" w:rsidRDefault="00E74610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E74610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E74610" w:rsidRDefault="00E74610" w:rsidP="00E74610">
            <w:pPr>
              <w:jc w:val="right"/>
            </w:pPr>
            <w:r w:rsidRPr="00453107">
              <w:rPr>
                <w:color w:val="0070C0"/>
              </w:rPr>
              <w:t>7,43</w:t>
            </w:r>
          </w:p>
        </w:tc>
        <w:tc>
          <w:tcPr>
            <w:tcW w:w="851" w:type="dxa"/>
            <w:vAlign w:val="center"/>
          </w:tcPr>
          <w:p w:rsidR="00E74610" w:rsidRDefault="00F531AE" w:rsidP="0063668B">
            <w:pPr>
              <w:spacing w:after="0"/>
              <w:jc w:val="right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E74610" w:rsidRPr="002933CC" w:rsidRDefault="002C3A54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0,91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D6705" w:rsidRDefault="006D6705" w:rsidP="00B21726">
            <w:pPr>
              <w:spacing w:after="0"/>
              <w:jc w:val="center"/>
            </w:pPr>
            <w:r>
              <w:t>23</w:t>
            </w:r>
          </w:p>
        </w:tc>
        <w:tc>
          <w:tcPr>
            <w:tcW w:w="3304" w:type="dxa"/>
            <w:vAlign w:val="center"/>
          </w:tcPr>
          <w:p w:rsidR="006D6705" w:rsidRPr="004C4CF8" w:rsidRDefault="004C4CF8">
            <w:pPr>
              <w:spacing w:after="0"/>
              <w:rPr>
                <w:color w:val="0070C0"/>
              </w:rPr>
            </w:pPr>
            <w:r>
              <w:rPr>
                <w:color w:val="0070C0"/>
              </w:rPr>
              <w:t>Côté de tiroir</w:t>
            </w:r>
          </w:p>
        </w:tc>
        <w:tc>
          <w:tcPr>
            <w:tcW w:w="3543" w:type="dxa"/>
            <w:vAlign w:val="center"/>
          </w:tcPr>
          <w:p w:rsidR="006D6705" w:rsidRDefault="006D6705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6D6705" w:rsidRPr="002933CC" w:rsidRDefault="004C4CF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12</w:t>
            </w:r>
          </w:p>
        </w:tc>
        <w:tc>
          <w:tcPr>
            <w:tcW w:w="1559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115</w:t>
            </w:r>
          </w:p>
        </w:tc>
        <w:tc>
          <w:tcPr>
            <w:tcW w:w="1418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420</w:t>
            </w:r>
          </w:p>
        </w:tc>
        <w:tc>
          <w:tcPr>
            <w:tcW w:w="850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D6705" w:rsidRPr="002933CC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0,049</w:t>
            </w:r>
          </w:p>
        </w:tc>
        <w:tc>
          <w:tcPr>
            <w:tcW w:w="992" w:type="dxa"/>
            <w:vAlign w:val="center"/>
          </w:tcPr>
          <w:p w:rsidR="006D6705" w:rsidRPr="002933CC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D6705" w:rsidRPr="002933CC" w:rsidRDefault="004C4CF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7,43</w:t>
            </w:r>
          </w:p>
        </w:tc>
        <w:tc>
          <w:tcPr>
            <w:tcW w:w="851" w:type="dxa"/>
            <w:vAlign w:val="center"/>
          </w:tcPr>
          <w:p w:rsidR="006D6705" w:rsidRPr="002933CC" w:rsidRDefault="00F531A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10</w:t>
            </w:r>
          </w:p>
        </w:tc>
        <w:tc>
          <w:tcPr>
            <w:tcW w:w="1984" w:type="dxa"/>
            <w:vAlign w:val="center"/>
          </w:tcPr>
          <w:p w:rsidR="006D6705" w:rsidRPr="002933CC" w:rsidRDefault="002C3A54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4,74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D6705" w:rsidRDefault="006D6705" w:rsidP="00B21726">
            <w:pPr>
              <w:spacing w:after="0"/>
              <w:jc w:val="center"/>
            </w:pPr>
            <w:r>
              <w:t>24</w:t>
            </w:r>
          </w:p>
        </w:tc>
        <w:tc>
          <w:tcPr>
            <w:tcW w:w="3304" w:type="dxa"/>
            <w:vAlign w:val="center"/>
          </w:tcPr>
          <w:p w:rsidR="006D6705" w:rsidRPr="004C4CF8" w:rsidRDefault="004C4CF8">
            <w:pPr>
              <w:spacing w:after="0"/>
              <w:rPr>
                <w:color w:val="0070C0"/>
              </w:rPr>
            </w:pPr>
            <w:r>
              <w:rPr>
                <w:color w:val="0070C0"/>
              </w:rPr>
              <w:t>Côté de tiroir</w:t>
            </w:r>
          </w:p>
        </w:tc>
        <w:tc>
          <w:tcPr>
            <w:tcW w:w="3543" w:type="dxa"/>
            <w:vAlign w:val="center"/>
          </w:tcPr>
          <w:p w:rsidR="006D6705" w:rsidRDefault="006D6705">
            <w:pPr>
              <w:spacing w:after="0"/>
            </w:pPr>
            <w:r>
              <w:t>PPSM blanc</w:t>
            </w:r>
          </w:p>
        </w:tc>
        <w:tc>
          <w:tcPr>
            <w:tcW w:w="709" w:type="dxa"/>
            <w:vAlign w:val="center"/>
          </w:tcPr>
          <w:p w:rsidR="006D6705" w:rsidRPr="002933CC" w:rsidRDefault="004C4CF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12</w:t>
            </w:r>
          </w:p>
        </w:tc>
        <w:tc>
          <w:tcPr>
            <w:tcW w:w="1559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95</w:t>
            </w:r>
          </w:p>
        </w:tc>
        <w:tc>
          <w:tcPr>
            <w:tcW w:w="1418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420</w:t>
            </w:r>
          </w:p>
        </w:tc>
        <w:tc>
          <w:tcPr>
            <w:tcW w:w="850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M²</w:t>
            </w:r>
          </w:p>
        </w:tc>
        <w:tc>
          <w:tcPr>
            <w:tcW w:w="993" w:type="dxa"/>
            <w:vAlign w:val="center"/>
          </w:tcPr>
          <w:p w:rsidR="006D6705" w:rsidRPr="002933CC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0,040</w:t>
            </w:r>
          </w:p>
        </w:tc>
        <w:tc>
          <w:tcPr>
            <w:tcW w:w="992" w:type="dxa"/>
            <w:vAlign w:val="center"/>
          </w:tcPr>
          <w:p w:rsidR="006D6705" w:rsidRPr="002933CC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1,3</w:t>
            </w:r>
          </w:p>
        </w:tc>
        <w:tc>
          <w:tcPr>
            <w:tcW w:w="1701" w:type="dxa"/>
            <w:vAlign w:val="center"/>
          </w:tcPr>
          <w:p w:rsidR="006D6705" w:rsidRPr="002933CC" w:rsidRDefault="004C4CF8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7,43</w:t>
            </w:r>
          </w:p>
        </w:tc>
        <w:tc>
          <w:tcPr>
            <w:tcW w:w="851" w:type="dxa"/>
            <w:vAlign w:val="center"/>
          </w:tcPr>
          <w:p w:rsidR="006D6705" w:rsidRPr="002933CC" w:rsidRDefault="00F531AE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984" w:type="dxa"/>
            <w:vAlign w:val="center"/>
          </w:tcPr>
          <w:p w:rsidR="006D6705" w:rsidRPr="002933CC" w:rsidRDefault="002C3A54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0,78</w:t>
            </w:r>
          </w:p>
        </w:tc>
      </w:tr>
      <w:tr w:rsidR="00B71991" w:rsidRPr="002933CC" w:rsidTr="00B71991">
        <w:trPr>
          <w:trHeight w:val="454"/>
        </w:trPr>
        <w:tc>
          <w:tcPr>
            <w:tcW w:w="632" w:type="dxa"/>
            <w:vAlign w:val="center"/>
          </w:tcPr>
          <w:p w:rsidR="006D6705" w:rsidRDefault="006D6705" w:rsidP="00B21726">
            <w:pPr>
              <w:spacing w:after="0"/>
              <w:jc w:val="center"/>
            </w:pPr>
            <w:r>
              <w:t>25</w:t>
            </w:r>
          </w:p>
        </w:tc>
        <w:tc>
          <w:tcPr>
            <w:tcW w:w="3304" w:type="dxa"/>
            <w:vAlign w:val="center"/>
          </w:tcPr>
          <w:p w:rsidR="006D6705" w:rsidRDefault="006D6705">
            <w:pPr>
              <w:spacing w:after="0"/>
            </w:pPr>
            <w:r>
              <w:t>Patte de fixation murale</w:t>
            </w:r>
          </w:p>
        </w:tc>
        <w:tc>
          <w:tcPr>
            <w:tcW w:w="3543" w:type="dxa"/>
            <w:vAlign w:val="center"/>
          </w:tcPr>
          <w:p w:rsidR="006D6705" w:rsidRPr="00B47B30" w:rsidRDefault="006D6705">
            <w:pPr>
              <w:spacing w:after="0"/>
              <w:rPr>
                <w:color w:val="0070C0"/>
              </w:rPr>
            </w:pPr>
          </w:p>
        </w:tc>
        <w:tc>
          <w:tcPr>
            <w:tcW w:w="709" w:type="dxa"/>
            <w:vAlign w:val="center"/>
          </w:tcPr>
          <w:p w:rsidR="006D6705" w:rsidRDefault="006D6705" w:rsidP="0063668B">
            <w:pPr>
              <w:spacing w:after="0"/>
              <w:jc w:val="right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6D6705" w:rsidRPr="00B47B30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6D6705" w:rsidRPr="00B47B30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850" w:type="dxa"/>
            <w:vAlign w:val="center"/>
          </w:tcPr>
          <w:p w:rsidR="006D6705" w:rsidRPr="00B47B30" w:rsidRDefault="00602D07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Pièce</w:t>
            </w:r>
          </w:p>
        </w:tc>
        <w:tc>
          <w:tcPr>
            <w:tcW w:w="993" w:type="dxa"/>
            <w:vAlign w:val="center"/>
          </w:tcPr>
          <w:p w:rsidR="006D6705" w:rsidRPr="00B47B30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134" w:type="dxa"/>
            <w:vAlign w:val="center"/>
          </w:tcPr>
          <w:p w:rsidR="006D6705" w:rsidRPr="00B47B30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D6705" w:rsidRPr="00B47B30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992" w:type="dxa"/>
            <w:vAlign w:val="center"/>
          </w:tcPr>
          <w:p w:rsidR="006D6705" w:rsidRPr="00B47B30" w:rsidRDefault="006D6705" w:rsidP="0063668B">
            <w:pPr>
              <w:spacing w:after="0"/>
              <w:jc w:val="right"/>
              <w:rPr>
                <w:color w:val="0070C0"/>
              </w:rPr>
            </w:pPr>
          </w:p>
        </w:tc>
        <w:tc>
          <w:tcPr>
            <w:tcW w:w="1701" w:type="dxa"/>
            <w:vAlign w:val="center"/>
          </w:tcPr>
          <w:p w:rsidR="006D6705" w:rsidRDefault="00667790" w:rsidP="0063668B">
            <w:pPr>
              <w:spacing w:after="0"/>
              <w:jc w:val="right"/>
            </w:pPr>
            <w:r>
              <w:t>0,25</w:t>
            </w:r>
          </w:p>
        </w:tc>
        <w:tc>
          <w:tcPr>
            <w:tcW w:w="851" w:type="dxa"/>
            <w:vAlign w:val="center"/>
          </w:tcPr>
          <w:p w:rsidR="006D6705" w:rsidRPr="00B47B30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2</w:t>
            </w:r>
          </w:p>
        </w:tc>
        <w:tc>
          <w:tcPr>
            <w:tcW w:w="1984" w:type="dxa"/>
            <w:vAlign w:val="center"/>
          </w:tcPr>
          <w:p w:rsidR="006D6705" w:rsidRPr="002933CC" w:rsidRDefault="00E01166" w:rsidP="0063668B">
            <w:pPr>
              <w:spacing w:after="0"/>
              <w:jc w:val="right"/>
              <w:rPr>
                <w:color w:val="0070C0"/>
              </w:rPr>
            </w:pPr>
            <w:r>
              <w:rPr>
                <w:color w:val="0070C0"/>
              </w:rPr>
              <w:t>0,5</w:t>
            </w:r>
          </w:p>
        </w:tc>
      </w:tr>
      <w:tr w:rsidR="006D6705" w:rsidRPr="002933CC" w:rsidTr="00B71991">
        <w:trPr>
          <w:trHeight w:val="454"/>
        </w:trPr>
        <w:tc>
          <w:tcPr>
            <w:tcW w:w="9747" w:type="dxa"/>
            <w:gridSpan w:val="5"/>
          </w:tcPr>
          <w:p w:rsidR="006D6705" w:rsidRDefault="006D6705">
            <w:pPr>
              <w:spacing w:after="0"/>
            </w:pPr>
          </w:p>
        </w:tc>
        <w:tc>
          <w:tcPr>
            <w:tcW w:w="8931" w:type="dxa"/>
            <w:gridSpan w:val="8"/>
            <w:vAlign w:val="center"/>
          </w:tcPr>
          <w:p w:rsidR="006D6705" w:rsidRDefault="006D6705">
            <w:pPr>
              <w:spacing w:after="0"/>
            </w:pPr>
            <w:r>
              <w:t>Déboursé matière</w:t>
            </w:r>
            <w:r w:rsidR="00111047">
              <w:t xml:space="preserve"> (hors coulisses tiroirs</w:t>
            </w:r>
            <w:r w:rsidR="009F1B9D">
              <w:t xml:space="preserve"> et chants</w:t>
            </w:r>
            <w:r w:rsidR="00111047">
              <w:t>)</w:t>
            </w:r>
          </w:p>
        </w:tc>
        <w:tc>
          <w:tcPr>
            <w:tcW w:w="1984" w:type="dxa"/>
            <w:vAlign w:val="center"/>
          </w:tcPr>
          <w:p w:rsidR="006D6705" w:rsidRPr="002C3A54" w:rsidRDefault="002C3A54" w:rsidP="0063668B">
            <w:pPr>
              <w:spacing w:after="0"/>
              <w:jc w:val="right"/>
              <w:rPr>
                <w:b/>
                <w:color w:val="0070C0"/>
                <w:sz w:val="40"/>
                <w:szCs w:val="40"/>
              </w:rPr>
            </w:pPr>
            <w:r w:rsidRPr="002C3A54">
              <w:rPr>
                <w:b/>
                <w:color w:val="0070C0"/>
                <w:sz w:val="40"/>
                <w:szCs w:val="40"/>
              </w:rPr>
              <w:t>438,97</w:t>
            </w:r>
            <w:r w:rsidR="002C7BED">
              <w:rPr>
                <w:b/>
                <w:color w:val="0070C0"/>
                <w:sz w:val="40"/>
                <w:szCs w:val="40"/>
              </w:rPr>
              <w:t>€</w:t>
            </w:r>
          </w:p>
        </w:tc>
      </w:tr>
    </w:tbl>
    <w:p w:rsidR="00DB1998" w:rsidRDefault="00DB1998">
      <w:pPr>
        <w:spacing w:after="0"/>
        <w:sectPr w:rsidR="00DB1998" w:rsidSect="002141A2">
          <w:pgSz w:w="23814" w:h="16839" w:orient="landscape" w:code="8"/>
          <w:pgMar w:top="1417" w:right="1417" w:bottom="1417" w:left="1417" w:header="340" w:footer="1021" w:gutter="0"/>
          <w:cols w:space="720"/>
          <w:noEndnote/>
          <w:docGrid w:linePitch="299"/>
        </w:sectPr>
      </w:pPr>
    </w:p>
    <w:p w:rsidR="00602D07" w:rsidRPr="00602D07" w:rsidRDefault="00602D07" w:rsidP="001875D6">
      <w:pPr>
        <w:spacing w:after="0"/>
        <w:rPr>
          <w:b/>
          <w:color w:val="0070C0"/>
          <w:sz w:val="36"/>
          <w:szCs w:val="36"/>
          <w:u w:val="single"/>
        </w:rPr>
      </w:pPr>
      <w:r w:rsidRPr="00602D07">
        <w:rPr>
          <w:b/>
          <w:color w:val="0070C0"/>
          <w:sz w:val="36"/>
          <w:szCs w:val="36"/>
          <w:u w:val="single"/>
        </w:rPr>
        <w:lastRenderedPageBreak/>
        <w:t>Remarque :</w:t>
      </w:r>
    </w:p>
    <w:p w:rsidR="006670B8" w:rsidRDefault="00602D07" w:rsidP="001875D6">
      <w:pPr>
        <w:spacing w:after="0"/>
        <w:rPr>
          <w:color w:val="0070C0"/>
          <w:sz w:val="24"/>
        </w:rPr>
      </w:pPr>
      <w:r w:rsidRPr="00602D07">
        <w:rPr>
          <w:color w:val="0070C0"/>
          <w:sz w:val="24"/>
        </w:rPr>
        <w:t>Calcul du déboursé matière réalisé en arrondissant les surfaces au millième supérieur et le coût au centième supérieur</w:t>
      </w:r>
    </w:p>
    <w:p w:rsidR="00602D07" w:rsidRDefault="00602D07" w:rsidP="001875D6">
      <w:pPr>
        <w:spacing w:after="0"/>
        <w:rPr>
          <w:color w:val="0070C0"/>
          <w:sz w:val="24"/>
        </w:rPr>
      </w:pPr>
    </w:p>
    <w:p w:rsidR="00602D07" w:rsidRDefault="00602D07" w:rsidP="001875D6">
      <w:pPr>
        <w:spacing w:after="0"/>
        <w:rPr>
          <w:b/>
          <w:color w:val="0070C0"/>
          <w:sz w:val="40"/>
          <w:szCs w:val="40"/>
          <w:u w:val="single"/>
        </w:rPr>
      </w:pPr>
      <w:r w:rsidRPr="00602D07">
        <w:rPr>
          <w:b/>
          <w:color w:val="0070C0"/>
          <w:sz w:val="40"/>
          <w:szCs w:val="40"/>
          <w:u w:val="single"/>
        </w:rPr>
        <w:t>Réponse à la question 2.2</w:t>
      </w:r>
    </w:p>
    <w:p w:rsidR="00602D07" w:rsidRDefault="00602D07" w:rsidP="001875D6">
      <w:pPr>
        <w:spacing w:after="0"/>
        <w:rPr>
          <w:color w:val="0070C0"/>
          <w:sz w:val="24"/>
        </w:rPr>
      </w:pPr>
    </w:p>
    <w:p w:rsidR="00602D07" w:rsidRDefault="00602D07" w:rsidP="001875D6">
      <w:pPr>
        <w:spacing w:after="0"/>
        <w:rPr>
          <w:b/>
          <w:color w:val="0070C0"/>
          <w:sz w:val="24"/>
          <w:u w:val="single"/>
        </w:rPr>
      </w:pPr>
      <w:r w:rsidRPr="00602D07">
        <w:rPr>
          <w:b/>
          <w:color w:val="0070C0"/>
          <w:sz w:val="24"/>
          <w:u w:val="single"/>
        </w:rPr>
        <w:t>Déboursé</w:t>
      </w:r>
      <w:r>
        <w:rPr>
          <w:b/>
          <w:color w:val="0070C0"/>
          <w:sz w:val="24"/>
          <w:u w:val="single"/>
        </w:rPr>
        <w:t>s</w:t>
      </w:r>
      <w:r w:rsidRPr="00602D07">
        <w:rPr>
          <w:b/>
          <w:color w:val="0070C0"/>
          <w:sz w:val="24"/>
          <w:u w:val="single"/>
        </w:rPr>
        <w:t xml:space="preserve"> matière</w:t>
      </w:r>
      <w:r>
        <w:rPr>
          <w:b/>
          <w:color w:val="0070C0"/>
          <w:sz w:val="24"/>
          <w:u w:val="single"/>
        </w:rPr>
        <w:t xml:space="preserve">s </w:t>
      </w:r>
    </w:p>
    <w:p w:rsidR="00602D07" w:rsidRDefault="00602D07" w:rsidP="001875D6">
      <w:pPr>
        <w:spacing w:after="0"/>
        <w:rPr>
          <w:b/>
          <w:color w:val="0070C0"/>
          <w:sz w:val="24"/>
          <w:u w:val="single"/>
        </w:rPr>
      </w:pPr>
    </w:p>
    <w:p w:rsidR="00602D07" w:rsidRPr="00602D07" w:rsidRDefault="00602D07" w:rsidP="00602D07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b/>
          <w:color w:val="0070C0"/>
          <w:sz w:val="24"/>
          <w:u w:val="single"/>
        </w:rPr>
      </w:pPr>
      <w:r w:rsidRPr="002C7BED">
        <w:rPr>
          <w:rFonts w:ascii="Arial" w:hAnsi="Arial" w:cs="Arial"/>
          <w:b/>
          <w:color w:val="0070C0"/>
          <w:sz w:val="24"/>
        </w:rPr>
        <w:t>Solution</w:t>
      </w:r>
      <w:r w:rsidR="002C7BED">
        <w:rPr>
          <w:rFonts w:ascii="Arial" w:hAnsi="Arial" w:cs="Arial"/>
          <w:b/>
          <w:color w:val="0070C0"/>
          <w:sz w:val="24"/>
        </w:rPr>
        <w:t xml:space="preserve"> </w:t>
      </w:r>
      <w:r w:rsidRPr="002C7BED">
        <w:rPr>
          <w:rFonts w:ascii="Arial" w:hAnsi="Arial" w:cs="Arial"/>
          <w:b/>
          <w:color w:val="0070C0"/>
          <w:sz w:val="24"/>
        </w:rPr>
        <w:t>tiroir</w:t>
      </w:r>
      <w:r w:rsidRPr="00602D07">
        <w:rPr>
          <w:rFonts w:ascii="Arial" w:hAnsi="Arial" w:cs="Arial"/>
          <w:b/>
          <w:color w:val="0070C0"/>
          <w:sz w:val="24"/>
        </w:rPr>
        <w:t xml:space="preserve"> entièrement en panneaux et coulisses à galets indépendantes à sortie totale</w:t>
      </w:r>
    </w:p>
    <w:p w:rsidR="00602D07" w:rsidRDefault="002C7BED" w:rsidP="00602D07">
      <w:pPr>
        <w:pStyle w:val="Paragraphedeliste"/>
        <w:spacing w:after="0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color w:val="0070C0"/>
          <w:sz w:val="24"/>
        </w:rPr>
        <w:t>Reprise du déboursé matière pour les panneaux de tiroirs, soit la somme des coûts des pièces 16 à 24 </w:t>
      </w:r>
      <w:r w:rsidRPr="002C7BED">
        <w:rPr>
          <w:rFonts w:ascii="Arial" w:hAnsi="Arial" w:cs="Arial"/>
          <w:b/>
          <w:color w:val="0070C0"/>
          <w:sz w:val="32"/>
          <w:szCs w:val="32"/>
        </w:rPr>
        <w:t>:94,58€</w:t>
      </w:r>
    </w:p>
    <w:p w:rsidR="00A11CB2" w:rsidRDefault="002C7BED" w:rsidP="00602D07">
      <w:pPr>
        <w:pStyle w:val="Paragraphedeliste"/>
        <w:spacing w:after="0"/>
        <w:rPr>
          <w:rFonts w:ascii="Arial" w:hAnsi="Arial" w:cs="Arial"/>
          <w:color w:val="0070C0"/>
          <w:sz w:val="24"/>
          <w:szCs w:val="24"/>
        </w:rPr>
      </w:pPr>
      <w:r w:rsidRPr="002C7BED">
        <w:rPr>
          <w:rFonts w:ascii="Arial" w:hAnsi="Arial" w:cs="Arial"/>
          <w:color w:val="0070C0"/>
          <w:sz w:val="24"/>
          <w:szCs w:val="24"/>
        </w:rPr>
        <w:t>Déboursé</w:t>
      </w:r>
      <w:r>
        <w:rPr>
          <w:rFonts w:ascii="Arial" w:hAnsi="Arial" w:cs="Arial"/>
          <w:color w:val="0070C0"/>
          <w:sz w:val="24"/>
          <w:szCs w:val="24"/>
        </w:rPr>
        <w:t xml:space="preserve"> des coulisses à galets (d’après </w:t>
      </w:r>
      <w:proofErr w:type="gramStart"/>
      <w:r>
        <w:rPr>
          <w:rFonts w:ascii="Arial" w:hAnsi="Arial" w:cs="Arial"/>
          <w:color w:val="0070C0"/>
          <w:sz w:val="24"/>
          <w:szCs w:val="24"/>
        </w:rPr>
        <w:t>le</w:t>
      </w:r>
      <w:proofErr w:type="gramEnd"/>
      <w:r>
        <w:rPr>
          <w:rFonts w:ascii="Arial" w:hAnsi="Arial" w:cs="Arial"/>
          <w:color w:val="0070C0"/>
          <w:sz w:val="24"/>
          <w:szCs w:val="24"/>
        </w:rPr>
        <w:t xml:space="preserve"> documentation</w:t>
      </w:r>
      <w:r w:rsidR="00A11CB2">
        <w:rPr>
          <w:rFonts w:ascii="Arial" w:hAnsi="Arial" w:cs="Arial"/>
          <w:color w:val="0070C0"/>
          <w:sz w:val="24"/>
          <w:szCs w:val="24"/>
        </w:rPr>
        <w:t xml:space="preserve"> </w:t>
      </w:r>
      <w:proofErr w:type="spellStart"/>
      <w:r w:rsidR="00A11CB2">
        <w:rPr>
          <w:rFonts w:ascii="Arial" w:hAnsi="Arial" w:cs="Arial"/>
          <w:color w:val="0070C0"/>
          <w:sz w:val="24"/>
          <w:szCs w:val="24"/>
        </w:rPr>
        <w:t>Hettich</w:t>
      </w:r>
      <w:proofErr w:type="spellEnd"/>
      <w:r w:rsidR="00A11CB2">
        <w:rPr>
          <w:rFonts w:ascii="Arial" w:hAnsi="Arial" w:cs="Arial"/>
          <w:color w:val="0070C0"/>
          <w:sz w:val="24"/>
          <w:szCs w:val="24"/>
        </w:rPr>
        <w:t xml:space="preserve"> en bas de page, on prend une longueur de 400mm) :</w:t>
      </w:r>
    </w:p>
    <w:p w:rsidR="002C7BED" w:rsidRDefault="00A11CB2" w:rsidP="00602D07">
      <w:pPr>
        <w:pStyle w:val="Paragraphedeliste"/>
        <w:spacing w:after="0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color w:val="0070C0"/>
          <w:sz w:val="24"/>
          <w:szCs w:val="24"/>
        </w:rPr>
        <w:t xml:space="preserve">20 x 7 = </w:t>
      </w:r>
      <w:r w:rsidRPr="00A11CB2">
        <w:rPr>
          <w:rFonts w:ascii="Arial" w:hAnsi="Arial" w:cs="Arial"/>
          <w:b/>
          <w:color w:val="0070C0"/>
          <w:sz w:val="32"/>
          <w:szCs w:val="32"/>
        </w:rPr>
        <w:t>140€</w:t>
      </w:r>
    </w:p>
    <w:p w:rsidR="00A11CB2" w:rsidRDefault="00A11CB2" w:rsidP="00602D07">
      <w:pPr>
        <w:pStyle w:val="Paragraphedeliste"/>
        <w:spacing w:after="0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>Soit 234,58€</w:t>
      </w:r>
    </w:p>
    <w:p w:rsidR="00D73992" w:rsidRDefault="00D73992" w:rsidP="00602D07">
      <w:pPr>
        <w:pStyle w:val="Paragraphedeliste"/>
        <w:spacing w:after="0"/>
        <w:rPr>
          <w:rFonts w:ascii="Arial" w:hAnsi="Arial" w:cs="Arial"/>
          <w:b/>
          <w:color w:val="0070C0"/>
          <w:sz w:val="32"/>
          <w:szCs w:val="32"/>
        </w:rPr>
      </w:pPr>
    </w:p>
    <w:p w:rsidR="00A11CB2" w:rsidRDefault="00A11CB2" w:rsidP="00A11CB2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A11CB2">
        <w:rPr>
          <w:rFonts w:ascii="Arial" w:hAnsi="Arial" w:cs="Arial"/>
          <w:b/>
          <w:color w:val="0070C0"/>
          <w:sz w:val="24"/>
          <w:szCs w:val="24"/>
        </w:rPr>
        <w:t>Solution tiroir simple paroi</w:t>
      </w:r>
    </w:p>
    <w:p w:rsidR="00A11CB2" w:rsidRDefault="00AD1203" w:rsidP="00A11CB2">
      <w:pPr>
        <w:pStyle w:val="Paragraphedeliste"/>
        <w:spacing w:after="0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color w:val="0070C0"/>
          <w:sz w:val="24"/>
          <w:szCs w:val="24"/>
        </w:rPr>
        <w:t xml:space="preserve">Coût quincailleries : (attaches façades + caches+ profils côté de 118 + coulisses sortie totale) </w:t>
      </w:r>
      <w:r w:rsidR="005E4D60">
        <w:rPr>
          <w:rFonts w:ascii="Arial" w:hAnsi="Arial" w:cs="Arial"/>
          <w:color w:val="0070C0"/>
          <w:sz w:val="24"/>
          <w:szCs w:val="24"/>
        </w:rPr>
        <w:t xml:space="preserve">x 7 tiroirs, soit </w:t>
      </w:r>
      <w:r w:rsidR="005E4D60">
        <w:rPr>
          <w:rFonts w:ascii="Arial" w:hAnsi="Arial" w:cs="Arial"/>
          <w:b/>
          <w:color w:val="0070C0"/>
          <w:sz w:val="32"/>
          <w:szCs w:val="32"/>
        </w:rPr>
        <w:t>312,9€</w:t>
      </w:r>
    </w:p>
    <w:p w:rsidR="005E4D60" w:rsidRDefault="005E4D60" w:rsidP="00A11CB2">
      <w:pPr>
        <w:pStyle w:val="Paragraphedeliste"/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Coût panneaux :</w:t>
      </w:r>
    </w:p>
    <w:p w:rsidR="005E4D60" w:rsidRDefault="005E4D60" w:rsidP="005E4D60">
      <w:pPr>
        <w:pStyle w:val="Paragraphedeliste"/>
        <w:spacing w:after="0"/>
        <w:ind w:firstLine="698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On garde les façades soit 53,75 + 9,05 = 62,8€</w:t>
      </w:r>
    </w:p>
    <w:p w:rsidR="00DB4A3A" w:rsidRDefault="005E4D60" w:rsidP="005E4D60">
      <w:pPr>
        <w:pStyle w:val="Paragraphedeliste"/>
        <w:spacing w:after="0"/>
        <w:ind w:firstLine="698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Panneaux de fond et arrière de 16mm (on prend le prix du 19mm en hypothèse)</w:t>
      </w:r>
      <w:r w:rsidR="00DB4A3A">
        <w:rPr>
          <w:rFonts w:ascii="Arial" w:hAnsi="Arial" w:cs="Arial"/>
          <w:color w:val="0070C0"/>
          <w:sz w:val="24"/>
          <w:szCs w:val="24"/>
        </w:rPr>
        <w:t xml:space="preserve"> : </w:t>
      </w:r>
    </w:p>
    <w:p w:rsidR="00D73992" w:rsidRDefault="00DB4A3A" w:rsidP="00DB4A3A">
      <w:pPr>
        <w:pStyle w:val="Paragraphedeliste"/>
        <w:spacing w:after="0"/>
        <w:ind w:left="1429" w:firstLine="698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>Surface de panneaux</w:t>
      </w:r>
      <w:r w:rsidR="00D73992">
        <w:rPr>
          <w:rFonts w:ascii="Arial" w:hAnsi="Arial" w:cs="Arial"/>
          <w:color w:val="0070C0"/>
          <w:sz w:val="24"/>
          <w:szCs w:val="24"/>
        </w:rPr>
        <w:t xml:space="preserve"> : </w:t>
      </w:r>
      <w:r>
        <w:rPr>
          <w:rFonts w:ascii="Arial" w:hAnsi="Arial" w:cs="Arial"/>
          <w:color w:val="0070C0"/>
          <w:sz w:val="24"/>
          <w:szCs w:val="24"/>
        </w:rPr>
        <w:t>[103 x (745-32)</w:t>
      </w:r>
      <w:proofErr w:type="gramStart"/>
      <w:r>
        <w:rPr>
          <w:rFonts w:ascii="Arial" w:hAnsi="Arial" w:cs="Arial"/>
          <w:color w:val="0070C0"/>
          <w:sz w:val="24"/>
          <w:szCs w:val="24"/>
        </w:rPr>
        <w:t>]+</w:t>
      </w:r>
      <w:proofErr w:type="gramEnd"/>
      <w:r>
        <w:rPr>
          <w:rFonts w:ascii="Arial" w:hAnsi="Arial" w:cs="Arial"/>
          <w:color w:val="0070C0"/>
          <w:sz w:val="24"/>
          <w:szCs w:val="24"/>
        </w:rPr>
        <w:t xml:space="preserve">[397 x (745-32)] = </w:t>
      </w:r>
      <w:r w:rsidR="00D73992">
        <w:rPr>
          <w:rFonts w:ascii="Arial" w:hAnsi="Arial" w:cs="Arial"/>
          <w:color w:val="0070C0"/>
          <w:sz w:val="24"/>
          <w:szCs w:val="24"/>
        </w:rPr>
        <w:t>0,3565</w:t>
      </w:r>
    </w:p>
    <w:p w:rsidR="002C7BED" w:rsidRDefault="00D73992" w:rsidP="00D73992">
      <w:pPr>
        <w:pStyle w:val="Paragraphedeliste"/>
        <w:spacing w:after="0"/>
        <w:ind w:left="1429" w:firstLine="698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Coût des panneaux ; 0,3565 x 7 x 1,3 x 7,72 = </w:t>
      </w:r>
      <w:r w:rsidRPr="00D73992">
        <w:rPr>
          <w:rFonts w:ascii="Arial" w:hAnsi="Arial" w:cs="Arial"/>
          <w:b/>
          <w:color w:val="0070C0"/>
          <w:sz w:val="32"/>
          <w:szCs w:val="32"/>
        </w:rPr>
        <w:t>25,05€</w:t>
      </w:r>
    </w:p>
    <w:p w:rsidR="00D73992" w:rsidRDefault="00D73992" w:rsidP="00D73992">
      <w:pPr>
        <w:pStyle w:val="Paragraphedeliste"/>
        <w:spacing w:after="0"/>
        <w:ind w:left="709"/>
        <w:rPr>
          <w:rFonts w:ascii="Arial" w:hAnsi="Arial" w:cs="Arial"/>
          <w:b/>
          <w:color w:val="0070C0"/>
          <w:sz w:val="32"/>
          <w:szCs w:val="32"/>
        </w:rPr>
      </w:pPr>
      <w:r>
        <w:rPr>
          <w:rFonts w:ascii="Arial" w:hAnsi="Arial" w:cs="Arial"/>
          <w:b/>
          <w:color w:val="0070C0"/>
          <w:sz w:val="32"/>
          <w:szCs w:val="32"/>
        </w:rPr>
        <w:t>Soit 337,95€</w:t>
      </w:r>
    </w:p>
    <w:p w:rsidR="00D73992" w:rsidRPr="00D73992" w:rsidRDefault="00D73992" w:rsidP="00D73992">
      <w:pPr>
        <w:pStyle w:val="Paragraphedeliste"/>
        <w:spacing w:after="0"/>
        <w:ind w:left="709"/>
        <w:rPr>
          <w:rFonts w:ascii="Arial" w:hAnsi="Arial" w:cs="Arial"/>
          <w:b/>
          <w:color w:val="0070C0"/>
          <w:sz w:val="32"/>
          <w:szCs w:val="32"/>
        </w:rPr>
      </w:pPr>
    </w:p>
    <w:p w:rsidR="00602D07" w:rsidRDefault="00D73992" w:rsidP="001875D6">
      <w:pPr>
        <w:spacing w:after="0"/>
        <w:rPr>
          <w:rFonts w:cs="Arial"/>
          <w:b/>
          <w:color w:val="0070C0"/>
          <w:sz w:val="24"/>
          <w:u w:val="single"/>
        </w:rPr>
      </w:pPr>
      <w:r>
        <w:rPr>
          <w:rFonts w:cs="Arial"/>
          <w:b/>
          <w:color w:val="0070C0"/>
          <w:sz w:val="24"/>
          <w:u w:val="single"/>
        </w:rPr>
        <w:t>Déboursés main d’œuvre</w:t>
      </w:r>
    </w:p>
    <w:p w:rsidR="00D73992" w:rsidRPr="00D73992" w:rsidRDefault="00D73992" w:rsidP="001875D6">
      <w:pPr>
        <w:spacing w:after="0"/>
        <w:rPr>
          <w:rFonts w:cs="Arial"/>
          <w:color w:val="0070C0"/>
          <w:sz w:val="24"/>
        </w:rPr>
      </w:pPr>
    </w:p>
    <w:p w:rsidR="00D73992" w:rsidRPr="00917D14" w:rsidRDefault="00D73992" w:rsidP="00D73992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b/>
          <w:color w:val="0070C0"/>
          <w:sz w:val="24"/>
          <w:u w:val="single"/>
        </w:rPr>
      </w:pPr>
      <w:r w:rsidRPr="002C7BED">
        <w:rPr>
          <w:rFonts w:ascii="Arial" w:hAnsi="Arial" w:cs="Arial"/>
          <w:b/>
          <w:color w:val="0070C0"/>
          <w:sz w:val="24"/>
        </w:rPr>
        <w:t>Solution</w:t>
      </w:r>
      <w:r>
        <w:rPr>
          <w:rFonts w:ascii="Arial" w:hAnsi="Arial" w:cs="Arial"/>
          <w:b/>
          <w:color w:val="0070C0"/>
          <w:sz w:val="24"/>
        </w:rPr>
        <w:t xml:space="preserve"> </w:t>
      </w:r>
      <w:r w:rsidRPr="002C7BED">
        <w:rPr>
          <w:rFonts w:ascii="Arial" w:hAnsi="Arial" w:cs="Arial"/>
          <w:b/>
          <w:color w:val="0070C0"/>
          <w:sz w:val="24"/>
        </w:rPr>
        <w:t>tiroir</w:t>
      </w:r>
      <w:r w:rsidRPr="00602D07">
        <w:rPr>
          <w:rFonts w:ascii="Arial" w:hAnsi="Arial" w:cs="Arial"/>
          <w:b/>
          <w:color w:val="0070C0"/>
          <w:sz w:val="24"/>
        </w:rPr>
        <w:t xml:space="preserve"> entièrement en panneaux et coulisses à galets indépendantes à sortie totale</w:t>
      </w:r>
    </w:p>
    <w:p w:rsidR="00917D14" w:rsidRPr="00917D14" w:rsidRDefault="00917D14" w:rsidP="00917D14">
      <w:pPr>
        <w:pStyle w:val="Paragraphedeliste"/>
        <w:spacing w:after="0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(0,3 + 0,25) 7 x 45 = </w:t>
      </w:r>
      <w:r w:rsidRPr="00917D14">
        <w:rPr>
          <w:rFonts w:ascii="Arial" w:hAnsi="Arial" w:cs="Arial"/>
          <w:b/>
          <w:color w:val="0070C0"/>
          <w:sz w:val="32"/>
          <w:szCs w:val="32"/>
        </w:rPr>
        <w:t>173,25€</w:t>
      </w:r>
    </w:p>
    <w:p w:rsidR="00602D07" w:rsidRDefault="00602D07" w:rsidP="001875D6">
      <w:pPr>
        <w:spacing w:after="0"/>
        <w:rPr>
          <w:color w:val="0070C0"/>
          <w:sz w:val="24"/>
        </w:rPr>
      </w:pPr>
    </w:p>
    <w:p w:rsidR="00917D14" w:rsidRDefault="00917D14" w:rsidP="00917D14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A11CB2">
        <w:rPr>
          <w:rFonts w:ascii="Arial" w:hAnsi="Arial" w:cs="Arial"/>
          <w:b/>
          <w:color w:val="0070C0"/>
          <w:sz w:val="24"/>
          <w:szCs w:val="24"/>
        </w:rPr>
        <w:t>Solution tiroir simple paroi</w:t>
      </w:r>
    </w:p>
    <w:p w:rsidR="00917D14" w:rsidRPr="00917D14" w:rsidRDefault="00917D14" w:rsidP="00917D14">
      <w:pPr>
        <w:pStyle w:val="Paragraphedeliste"/>
        <w:spacing w:after="0"/>
        <w:rPr>
          <w:rFonts w:ascii="Arial" w:hAnsi="Arial" w:cs="Arial"/>
          <w:color w:val="0070C0"/>
          <w:sz w:val="24"/>
        </w:rPr>
      </w:pPr>
      <w:r>
        <w:rPr>
          <w:rFonts w:ascii="Arial" w:hAnsi="Arial" w:cs="Arial"/>
          <w:color w:val="0070C0"/>
          <w:sz w:val="24"/>
        </w:rPr>
        <w:t>(</w:t>
      </w:r>
      <w:r w:rsidRPr="00917D14">
        <w:rPr>
          <w:rFonts w:ascii="Arial" w:hAnsi="Arial" w:cs="Arial"/>
          <w:color w:val="0070C0"/>
          <w:sz w:val="24"/>
        </w:rPr>
        <w:t>0,1 + 0,15</w:t>
      </w:r>
      <w:r>
        <w:rPr>
          <w:rFonts w:ascii="Arial" w:hAnsi="Arial" w:cs="Arial"/>
          <w:color w:val="0070C0"/>
          <w:sz w:val="24"/>
        </w:rPr>
        <w:t xml:space="preserve">) 7 x 45 = </w:t>
      </w:r>
      <w:r w:rsidRPr="00917D14">
        <w:rPr>
          <w:rFonts w:ascii="Arial" w:hAnsi="Arial" w:cs="Arial"/>
          <w:b/>
          <w:color w:val="0070C0"/>
          <w:sz w:val="32"/>
          <w:szCs w:val="32"/>
        </w:rPr>
        <w:t>78,75€</w:t>
      </w:r>
    </w:p>
    <w:p w:rsidR="00917D14" w:rsidRDefault="00917D14" w:rsidP="001875D6">
      <w:pPr>
        <w:spacing w:after="0"/>
        <w:rPr>
          <w:color w:val="0070C0"/>
          <w:sz w:val="24"/>
        </w:rPr>
      </w:pPr>
    </w:p>
    <w:p w:rsidR="00917D14" w:rsidRDefault="00917D14" w:rsidP="001875D6">
      <w:pPr>
        <w:spacing w:after="0"/>
        <w:rPr>
          <w:b/>
          <w:color w:val="0070C0"/>
          <w:sz w:val="24"/>
          <w:u w:val="single"/>
        </w:rPr>
      </w:pPr>
      <w:r>
        <w:rPr>
          <w:b/>
          <w:color w:val="0070C0"/>
          <w:sz w:val="24"/>
          <w:u w:val="single"/>
        </w:rPr>
        <w:t>Coût de revient</w:t>
      </w:r>
    </w:p>
    <w:p w:rsidR="00917D14" w:rsidRDefault="00917D14" w:rsidP="001875D6">
      <w:pPr>
        <w:spacing w:after="0"/>
        <w:rPr>
          <w:b/>
          <w:color w:val="0070C0"/>
          <w:sz w:val="24"/>
          <w:u w:val="single"/>
        </w:rPr>
      </w:pPr>
    </w:p>
    <w:p w:rsidR="00917D14" w:rsidRPr="00917D14" w:rsidRDefault="00917D14" w:rsidP="00917D14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b/>
          <w:color w:val="0070C0"/>
          <w:sz w:val="24"/>
          <w:u w:val="single"/>
        </w:rPr>
      </w:pPr>
      <w:r w:rsidRPr="002C7BED">
        <w:rPr>
          <w:rFonts w:ascii="Arial" w:hAnsi="Arial" w:cs="Arial"/>
          <w:b/>
          <w:color w:val="0070C0"/>
          <w:sz w:val="24"/>
        </w:rPr>
        <w:t>Solution</w:t>
      </w:r>
      <w:r>
        <w:rPr>
          <w:rFonts w:ascii="Arial" w:hAnsi="Arial" w:cs="Arial"/>
          <w:b/>
          <w:color w:val="0070C0"/>
          <w:sz w:val="24"/>
        </w:rPr>
        <w:t xml:space="preserve"> </w:t>
      </w:r>
      <w:r w:rsidRPr="002C7BED">
        <w:rPr>
          <w:rFonts w:ascii="Arial" w:hAnsi="Arial" w:cs="Arial"/>
          <w:b/>
          <w:color w:val="0070C0"/>
          <w:sz w:val="24"/>
        </w:rPr>
        <w:t>tiroir</w:t>
      </w:r>
      <w:r w:rsidRPr="00602D07">
        <w:rPr>
          <w:rFonts w:ascii="Arial" w:hAnsi="Arial" w:cs="Arial"/>
          <w:b/>
          <w:color w:val="0070C0"/>
          <w:sz w:val="24"/>
        </w:rPr>
        <w:t xml:space="preserve"> entièrement en panneaux et coulisses à galets indépendantes à sortie totale</w:t>
      </w:r>
    </w:p>
    <w:p w:rsidR="00917D14" w:rsidRPr="00917D14" w:rsidRDefault="00917D14" w:rsidP="00917D14">
      <w:pPr>
        <w:pStyle w:val="Paragraphedeliste"/>
        <w:spacing w:after="0"/>
        <w:rPr>
          <w:rFonts w:ascii="Arial" w:hAnsi="Arial" w:cs="Arial"/>
          <w:color w:val="0070C0"/>
          <w:sz w:val="24"/>
          <w:u w:val="single"/>
        </w:rPr>
      </w:pPr>
      <w:r>
        <w:rPr>
          <w:rFonts w:ascii="Arial" w:hAnsi="Arial" w:cs="Arial"/>
          <w:color w:val="0070C0"/>
          <w:sz w:val="24"/>
        </w:rPr>
        <w:t xml:space="preserve">173,25 + 234,58 = </w:t>
      </w:r>
      <w:r w:rsidR="00F07395" w:rsidRPr="00F07395">
        <w:rPr>
          <w:rFonts w:ascii="Arial" w:hAnsi="Arial" w:cs="Arial"/>
          <w:b/>
          <w:color w:val="0070C0"/>
          <w:sz w:val="32"/>
          <w:szCs w:val="32"/>
        </w:rPr>
        <w:t>407,83</w:t>
      </w:r>
      <w:r w:rsidR="00F07395">
        <w:rPr>
          <w:rFonts w:ascii="Arial" w:hAnsi="Arial" w:cs="Arial"/>
          <w:b/>
          <w:color w:val="0070C0"/>
          <w:sz w:val="32"/>
          <w:szCs w:val="32"/>
        </w:rPr>
        <w:t>€</w:t>
      </w:r>
    </w:p>
    <w:p w:rsidR="00917D14" w:rsidRDefault="00917D14" w:rsidP="00917D14">
      <w:pPr>
        <w:spacing w:after="0"/>
        <w:rPr>
          <w:b/>
          <w:color w:val="0070C0"/>
          <w:sz w:val="24"/>
        </w:rPr>
      </w:pPr>
    </w:p>
    <w:p w:rsidR="00F07395" w:rsidRDefault="00F07395" w:rsidP="00F07395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b/>
          <w:color w:val="0070C0"/>
          <w:sz w:val="24"/>
          <w:szCs w:val="24"/>
        </w:rPr>
      </w:pPr>
      <w:r w:rsidRPr="00A11CB2">
        <w:rPr>
          <w:rFonts w:ascii="Arial" w:hAnsi="Arial" w:cs="Arial"/>
          <w:b/>
          <w:color w:val="0070C0"/>
          <w:sz w:val="24"/>
          <w:szCs w:val="24"/>
        </w:rPr>
        <w:t>Solution tiroir simple paroi</w:t>
      </w:r>
    </w:p>
    <w:p w:rsidR="00F07395" w:rsidRDefault="00F07395" w:rsidP="00F07395">
      <w:pPr>
        <w:pStyle w:val="Paragraphedeliste"/>
        <w:spacing w:after="0"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 xml:space="preserve">78,75 + 337,95 = </w:t>
      </w:r>
      <w:r w:rsidRPr="00F07395">
        <w:rPr>
          <w:rFonts w:ascii="Arial" w:hAnsi="Arial" w:cs="Arial"/>
          <w:b/>
          <w:color w:val="0070C0"/>
          <w:sz w:val="32"/>
          <w:szCs w:val="32"/>
        </w:rPr>
        <w:t>416,70€</w:t>
      </w:r>
    </w:p>
    <w:p w:rsidR="00F07395" w:rsidRDefault="00F07395" w:rsidP="00917D14">
      <w:pPr>
        <w:spacing w:after="0"/>
        <w:rPr>
          <w:b/>
          <w:color w:val="0070C0"/>
          <w:sz w:val="24"/>
        </w:rPr>
      </w:pPr>
    </w:p>
    <w:p w:rsidR="00F07395" w:rsidRDefault="00F07395" w:rsidP="00917D14">
      <w:pPr>
        <w:spacing w:after="0"/>
        <w:rPr>
          <w:b/>
          <w:color w:val="0070C0"/>
          <w:sz w:val="24"/>
        </w:rPr>
      </w:pPr>
      <w:r>
        <w:rPr>
          <w:b/>
          <w:color w:val="0070C0"/>
          <w:sz w:val="24"/>
        </w:rPr>
        <w:t>La solution entièrement panneau est légèrement plus rentable pour 7 tiroirs, mais si plus de tiroirs sont à réaliser pour d’autres meubles ou d’autres agences bancaires, alors le tiroir simple paroi deviendra plus intéressant (ça peut être l’objet d’un calcul d’une quantité économique).</w:t>
      </w:r>
      <w:r w:rsidR="00CB3CD8">
        <w:rPr>
          <w:b/>
          <w:color w:val="0070C0"/>
          <w:sz w:val="24"/>
        </w:rPr>
        <w:t xml:space="preserve"> C’est le temps de montage qui permet d’absorber le coût des quincailleries sur des quantités importantes.</w:t>
      </w:r>
    </w:p>
    <w:p w:rsidR="00CD1EA1" w:rsidRDefault="00CD1EA1" w:rsidP="00917D14">
      <w:pPr>
        <w:spacing w:after="0"/>
        <w:rPr>
          <w:b/>
          <w:color w:val="0070C0"/>
          <w:sz w:val="24"/>
        </w:rPr>
      </w:pPr>
    </w:p>
    <w:p w:rsidR="00CD1EA1" w:rsidRDefault="00CD1EA1" w:rsidP="00917D14">
      <w:pPr>
        <w:spacing w:after="0"/>
        <w:rPr>
          <w:b/>
          <w:color w:val="0070C0"/>
          <w:sz w:val="40"/>
          <w:szCs w:val="40"/>
          <w:u w:val="single"/>
        </w:rPr>
      </w:pPr>
      <w:r w:rsidRPr="00CD1EA1">
        <w:rPr>
          <w:b/>
          <w:color w:val="0070C0"/>
          <w:sz w:val="40"/>
          <w:szCs w:val="40"/>
          <w:u w:val="single"/>
        </w:rPr>
        <w:t>Réponse à la question 3.1</w:t>
      </w:r>
    </w:p>
    <w:p w:rsidR="00CD1EA1" w:rsidRDefault="00CD1EA1" w:rsidP="00917D14">
      <w:pPr>
        <w:spacing w:after="0"/>
        <w:rPr>
          <w:color w:val="0070C0"/>
          <w:sz w:val="24"/>
        </w:rPr>
      </w:pPr>
    </w:p>
    <w:p w:rsidR="00CD1EA1" w:rsidRPr="00CD1EA1" w:rsidRDefault="00CD1EA1" w:rsidP="00917D14">
      <w:pPr>
        <w:spacing w:after="0"/>
        <w:rPr>
          <w:b/>
          <w:color w:val="0070C0"/>
          <w:sz w:val="24"/>
          <w:u w:val="single"/>
        </w:rPr>
      </w:pPr>
      <w:r w:rsidRPr="00CD1EA1">
        <w:rPr>
          <w:b/>
          <w:color w:val="0070C0"/>
          <w:sz w:val="24"/>
          <w:u w:val="single"/>
        </w:rPr>
        <w:t>Durée du chantier en jours ouvrés et son jalonnement :</w:t>
      </w:r>
    </w:p>
    <w:p w:rsidR="00CD1EA1" w:rsidRDefault="00CD1EA1" w:rsidP="00917D14">
      <w:pPr>
        <w:spacing w:after="0"/>
        <w:rPr>
          <w:color w:val="0070C0"/>
          <w:sz w:val="24"/>
        </w:rPr>
      </w:pPr>
    </w:p>
    <w:p w:rsidR="00CD1EA1" w:rsidRDefault="00CD1EA1" w:rsidP="00917D14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8 semaines et 2 jours jusqu’à la réception soit 42 jours</w:t>
      </w:r>
    </w:p>
    <w:p w:rsidR="003D2837" w:rsidRDefault="003D2837" w:rsidP="00917D14">
      <w:pPr>
        <w:spacing w:after="0"/>
        <w:rPr>
          <w:color w:val="0070C0"/>
          <w:sz w:val="24"/>
        </w:rPr>
      </w:pPr>
      <w:r w:rsidRPr="0089417D">
        <w:rPr>
          <w:color w:val="0070C0"/>
          <w:sz w:val="24"/>
          <w:u w:val="single"/>
        </w:rPr>
        <w:t>Date de début :</w:t>
      </w:r>
      <w:r>
        <w:rPr>
          <w:color w:val="0070C0"/>
          <w:sz w:val="24"/>
        </w:rPr>
        <w:t xml:space="preserve"> 4 avril 2011</w:t>
      </w:r>
    </w:p>
    <w:p w:rsidR="003D2837" w:rsidRDefault="003D2837" w:rsidP="00917D14">
      <w:pPr>
        <w:spacing w:after="0"/>
        <w:rPr>
          <w:color w:val="0070C0"/>
          <w:sz w:val="24"/>
        </w:rPr>
      </w:pPr>
      <w:r w:rsidRPr="0089417D">
        <w:rPr>
          <w:color w:val="0070C0"/>
          <w:sz w:val="24"/>
          <w:u w:val="single"/>
        </w:rPr>
        <w:t>Date de fin :</w:t>
      </w:r>
      <w:r>
        <w:rPr>
          <w:color w:val="0070C0"/>
          <w:sz w:val="24"/>
        </w:rPr>
        <w:t xml:space="preserve"> 31 mai 2011</w:t>
      </w:r>
    </w:p>
    <w:p w:rsidR="003D2837" w:rsidRDefault="003D2837" w:rsidP="00917D14">
      <w:pPr>
        <w:spacing w:after="0"/>
        <w:rPr>
          <w:color w:val="0070C0"/>
          <w:sz w:val="24"/>
        </w:rPr>
      </w:pPr>
    </w:p>
    <w:p w:rsidR="003D2837" w:rsidRPr="003D2837" w:rsidRDefault="003D2837" w:rsidP="00917D14">
      <w:pPr>
        <w:spacing w:after="0"/>
        <w:rPr>
          <w:b/>
          <w:color w:val="0070C0"/>
          <w:sz w:val="24"/>
          <w:u w:val="single"/>
        </w:rPr>
      </w:pPr>
      <w:r w:rsidRPr="003D2837">
        <w:rPr>
          <w:b/>
          <w:color w:val="0070C0"/>
          <w:sz w:val="24"/>
          <w:u w:val="single"/>
        </w:rPr>
        <w:t>Durée allouée à la tâche "habillage mural bois sas d’entrée" et son jalonnement</w:t>
      </w:r>
      <w:r>
        <w:rPr>
          <w:b/>
          <w:color w:val="0070C0"/>
          <w:sz w:val="24"/>
          <w:u w:val="single"/>
        </w:rPr>
        <w:t> :</w:t>
      </w:r>
    </w:p>
    <w:p w:rsidR="00CD1EA1" w:rsidRDefault="00CD1EA1" w:rsidP="00917D14">
      <w:pPr>
        <w:spacing w:after="0"/>
        <w:rPr>
          <w:color w:val="0070C0"/>
          <w:sz w:val="24"/>
        </w:rPr>
      </w:pPr>
    </w:p>
    <w:p w:rsidR="003D2837" w:rsidRDefault="003D2837" w:rsidP="00917D14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5 jours soit 35h</w:t>
      </w:r>
    </w:p>
    <w:p w:rsidR="003D2837" w:rsidRDefault="003D2837" w:rsidP="00917D14">
      <w:pPr>
        <w:spacing w:after="0"/>
        <w:rPr>
          <w:color w:val="0070C0"/>
          <w:sz w:val="24"/>
        </w:rPr>
      </w:pPr>
      <w:r w:rsidRPr="0089417D">
        <w:rPr>
          <w:color w:val="0070C0"/>
          <w:sz w:val="24"/>
          <w:u w:val="single"/>
        </w:rPr>
        <w:t>Date de début :</w:t>
      </w:r>
      <w:r>
        <w:rPr>
          <w:color w:val="0070C0"/>
          <w:sz w:val="24"/>
        </w:rPr>
        <w:t xml:space="preserve"> 2 mai 2011</w:t>
      </w:r>
    </w:p>
    <w:p w:rsidR="003D2837" w:rsidRDefault="003D2837" w:rsidP="00917D14">
      <w:pPr>
        <w:spacing w:after="0"/>
        <w:rPr>
          <w:color w:val="0070C0"/>
          <w:sz w:val="24"/>
        </w:rPr>
      </w:pPr>
      <w:r w:rsidRPr="0089417D">
        <w:rPr>
          <w:color w:val="0070C0"/>
          <w:sz w:val="24"/>
          <w:u w:val="single"/>
        </w:rPr>
        <w:t>Date de fin :</w:t>
      </w:r>
      <w:r>
        <w:rPr>
          <w:color w:val="0070C0"/>
          <w:sz w:val="24"/>
        </w:rPr>
        <w:t xml:space="preserve"> 6 mai 2011</w:t>
      </w:r>
    </w:p>
    <w:p w:rsidR="003D2837" w:rsidRDefault="003D2837" w:rsidP="00917D14">
      <w:pPr>
        <w:spacing w:after="0"/>
        <w:rPr>
          <w:color w:val="0070C0"/>
          <w:sz w:val="24"/>
        </w:rPr>
      </w:pPr>
    </w:p>
    <w:p w:rsidR="003D2837" w:rsidRPr="003D2837" w:rsidRDefault="003D2837" w:rsidP="00917D14">
      <w:pPr>
        <w:spacing w:after="0"/>
        <w:rPr>
          <w:b/>
          <w:color w:val="0070C0"/>
          <w:sz w:val="24"/>
          <w:u w:val="single"/>
        </w:rPr>
      </w:pPr>
      <w:r w:rsidRPr="003D2837">
        <w:rPr>
          <w:b/>
          <w:color w:val="0070C0"/>
          <w:sz w:val="24"/>
          <w:u w:val="single"/>
        </w:rPr>
        <w:t>Tâches qui déclenchent la tâche étudiée.</w:t>
      </w:r>
    </w:p>
    <w:p w:rsidR="003D2837" w:rsidRDefault="003D2837" w:rsidP="00917D14">
      <w:pPr>
        <w:spacing w:after="0"/>
        <w:rPr>
          <w:color w:val="0070C0"/>
          <w:sz w:val="24"/>
        </w:rPr>
      </w:pPr>
    </w:p>
    <w:p w:rsidR="003D2837" w:rsidRDefault="003D2837" w:rsidP="00917D14">
      <w:pPr>
        <w:spacing w:after="0"/>
        <w:rPr>
          <w:color w:val="0070C0"/>
          <w:sz w:val="24"/>
        </w:rPr>
      </w:pPr>
      <w:r w:rsidRPr="0089417D">
        <w:rPr>
          <w:color w:val="0070C0"/>
          <w:sz w:val="24"/>
          <w:u w:val="single"/>
        </w:rPr>
        <w:t>Doublage RDC :</w:t>
      </w:r>
      <w:r>
        <w:rPr>
          <w:color w:val="0070C0"/>
          <w:sz w:val="24"/>
        </w:rPr>
        <w:t xml:space="preserve"> même si il ya chevauchement de 2 jours, la partie doublage plâtrerie du sas doit être réalisée impérativement.</w:t>
      </w:r>
    </w:p>
    <w:p w:rsidR="0089417D" w:rsidRDefault="0089417D" w:rsidP="00917D14">
      <w:pPr>
        <w:spacing w:after="0"/>
        <w:rPr>
          <w:color w:val="0070C0"/>
          <w:sz w:val="24"/>
        </w:rPr>
      </w:pPr>
      <w:r w:rsidRPr="0089417D">
        <w:rPr>
          <w:color w:val="0070C0"/>
          <w:sz w:val="24"/>
          <w:u w:val="single"/>
        </w:rPr>
        <w:t>Escalier accès R+1 :</w:t>
      </w:r>
      <w:r>
        <w:rPr>
          <w:color w:val="0070C0"/>
          <w:sz w:val="24"/>
        </w:rPr>
        <w:t xml:space="preserve"> avec un chevauchement de 2 jours sur la tâche étudiée, il sera important d’organiser le travail et notamment se coordonner avec le lot escalier (commencer l’habillage du mur avant de traiter la partie cloison).</w:t>
      </w:r>
    </w:p>
    <w:p w:rsidR="0089417D" w:rsidRDefault="0089417D" w:rsidP="00917D14">
      <w:pPr>
        <w:spacing w:after="0"/>
        <w:rPr>
          <w:color w:val="0070C0"/>
          <w:sz w:val="24"/>
        </w:rPr>
      </w:pPr>
      <w:r w:rsidRPr="0089417D">
        <w:rPr>
          <w:color w:val="0070C0"/>
          <w:sz w:val="24"/>
          <w:u w:val="single"/>
        </w:rPr>
        <w:t>Menuiserie sas d’entrée :</w:t>
      </w:r>
      <w:r>
        <w:rPr>
          <w:color w:val="0070C0"/>
          <w:sz w:val="24"/>
        </w:rPr>
        <w:t xml:space="preserve"> même remarque que précédemment, il y aura donc 3 corps d’états sur une même zone.</w:t>
      </w:r>
    </w:p>
    <w:p w:rsidR="00710681" w:rsidRPr="00710681" w:rsidRDefault="00710681" w:rsidP="00917D14">
      <w:pPr>
        <w:spacing w:after="0"/>
        <w:rPr>
          <w:color w:val="0070C0"/>
          <w:sz w:val="24"/>
        </w:rPr>
      </w:pPr>
      <w:r w:rsidRPr="00710681">
        <w:rPr>
          <w:color w:val="0070C0"/>
          <w:sz w:val="24"/>
          <w:u w:val="single"/>
        </w:rPr>
        <w:t>Pose et raccordement de l’élévateur PMR :</w:t>
      </w:r>
      <w:r>
        <w:rPr>
          <w:color w:val="0070C0"/>
          <w:sz w:val="24"/>
        </w:rPr>
        <w:t xml:space="preserve"> doit être impérativement terminée pour la bonne coordination des 3 tâches ci-dessus.</w:t>
      </w:r>
    </w:p>
    <w:p w:rsidR="00710681" w:rsidRDefault="00710681" w:rsidP="00917D14">
      <w:pPr>
        <w:spacing w:after="0"/>
        <w:rPr>
          <w:color w:val="0070C0"/>
          <w:sz w:val="24"/>
        </w:rPr>
      </w:pPr>
      <w:r w:rsidRPr="00710681">
        <w:rPr>
          <w:color w:val="0070C0"/>
          <w:sz w:val="24"/>
          <w:u w:val="single"/>
        </w:rPr>
        <w:t>Les châssis du sas</w:t>
      </w:r>
      <w:r>
        <w:rPr>
          <w:color w:val="0070C0"/>
          <w:sz w:val="24"/>
        </w:rPr>
        <w:t xml:space="preserve"> seront réalisés car le doublage doit être fini.</w:t>
      </w:r>
    </w:p>
    <w:p w:rsidR="003C04DC" w:rsidRDefault="00710681" w:rsidP="00917D14">
      <w:pPr>
        <w:spacing w:after="0"/>
        <w:rPr>
          <w:color w:val="0070C0"/>
          <w:sz w:val="24"/>
        </w:rPr>
      </w:pPr>
      <w:r w:rsidRPr="00710681">
        <w:rPr>
          <w:color w:val="0070C0"/>
          <w:sz w:val="24"/>
          <w:u w:val="single"/>
        </w:rPr>
        <w:t>Le câblage avant doublage</w:t>
      </w:r>
      <w:r>
        <w:rPr>
          <w:color w:val="0070C0"/>
          <w:sz w:val="24"/>
        </w:rPr>
        <w:t xml:space="preserve"> devrait être fini depuis 1 semaine</w:t>
      </w:r>
    </w:p>
    <w:p w:rsidR="003C04DC" w:rsidRDefault="00395A38" w:rsidP="003C04DC">
      <w:pPr>
        <w:spacing w:after="0"/>
        <w:rPr>
          <w:b/>
          <w:color w:val="0070C0"/>
          <w:sz w:val="40"/>
          <w:szCs w:val="40"/>
          <w:u w:val="single"/>
        </w:rPr>
      </w:pPr>
      <w:r>
        <w:rPr>
          <w:b/>
          <w:color w:val="0070C0"/>
          <w:sz w:val="40"/>
          <w:szCs w:val="40"/>
          <w:u w:val="single"/>
        </w:rPr>
        <w:lastRenderedPageBreak/>
        <w:t>Réponse à la question 3.2</w:t>
      </w:r>
    </w:p>
    <w:p w:rsidR="00710681" w:rsidRDefault="00710681" w:rsidP="00917D14">
      <w:pPr>
        <w:spacing w:after="0"/>
        <w:rPr>
          <w:color w:val="0070C0"/>
          <w:sz w:val="24"/>
        </w:rPr>
      </w:pPr>
    </w:p>
    <w:p w:rsidR="00710681" w:rsidRDefault="00395A38" w:rsidP="00917D14">
      <w:pPr>
        <w:spacing w:after="0"/>
        <w:rPr>
          <w:color w:val="0070C0"/>
          <w:sz w:val="24"/>
        </w:rPr>
      </w:pPr>
      <w:r w:rsidRPr="00395A38">
        <w:rPr>
          <w:b/>
          <w:color w:val="0070C0"/>
          <w:sz w:val="24"/>
          <w:u w:val="single"/>
        </w:rPr>
        <w:t>Décomposer</w:t>
      </w:r>
      <w:r w:rsidRPr="00395A38">
        <w:rPr>
          <w:color w:val="0070C0"/>
          <w:sz w:val="24"/>
          <w:u w:val="single"/>
        </w:rPr>
        <w:t xml:space="preserve"> et </w:t>
      </w:r>
      <w:r w:rsidRPr="00395A38">
        <w:rPr>
          <w:b/>
          <w:color w:val="0070C0"/>
          <w:sz w:val="24"/>
          <w:u w:val="single"/>
        </w:rPr>
        <w:t>d'ordonnancer</w:t>
      </w:r>
      <w:r w:rsidRPr="00395A38">
        <w:rPr>
          <w:color w:val="0070C0"/>
          <w:sz w:val="24"/>
          <w:u w:val="single"/>
        </w:rPr>
        <w:t xml:space="preserve"> la pose des éléments du sas d’entrée, tout corps d’états, et de l’escalier métallique en tâches élémentaires</w:t>
      </w:r>
      <w:r>
        <w:rPr>
          <w:color w:val="0070C0"/>
          <w:sz w:val="24"/>
          <w:u w:val="single"/>
        </w:rPr>
        <w:t xml:space="preserve"> : </w:t>
      </w:r>
      <w:r>
        <w:rPr>
          <w:color w:val="0070C0"/>
          <w:sz w:val="24"/>
        </w:rPr>
        <w:t>déjà évoqué à la question précédente, on peut décomposer et ordonnancer comme suit :</w:t>
      </w:r>
    </w:p>
    <w:p w:rsidR="00303F02" w:rsidRDefault="00303F02" w:rsidP="00917D14">
      <w:pPr>
        <w:spacing w:after="0"/>
        <w:rPr>
          <w:color w:val="0070C0"/>
          <w:sz w:val="24"/>
        </w:rPr>
      </w:pPr>
    </w:p>
    <w:p w:rsidR="00395A38" w:rsidRPr="00834B2E" w:rsidRDefault="00395A38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Châssis RDC</w:t>
      </w:r>
    </w:p>
    <w:p w:rsidR="00395A38" w:rsidRPr="00834B2E" w:rsidRDefault="00395A38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Chape</w:t>
      </w:r>
    </w:p>
    <w:p w:rsidR="00395A38" w:rsidRPr="00834B2E" w:rsidRDefault="00395A38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Carrelage</w:t>
      </w:r>
    </w:p>
    <w:p w:rsidR="00395A38" w:rsidRPr="00834B2E" w:rsidRDefault="00395A38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Câblage avant doublage</w:t>
      </w:r>
    </w:p>
    <w:p w:rsidR="00395A38" w:rsidRPr="00834B2E" w:rsidRDefault="00395A38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Doublage</w:t>
      </w:r>
    </w:p>
    <w:p w:rsidR="00AA1C07" w:rsidRPr="00834B2E" w:rsidRDefault="00AA1C07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Peinture béton fosse PMR</w:t>
      </w:r>
    </w:p>
    <w:p w:rsidR="00395A38" w:rsidRPr="00834B2E" w:rsidRDefault="00395A38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Pose et raccordement élévateur PMR</w:t>
      </w:r>
    </w:p>
    <w:p w:rsidR="00395A38" w:rsidRPr="00834B2E" w:rsidRDefault="00AA1C07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Menuiseries sas, Escalier et début habillage mural bois</w:t>
      </w:r>
    </w:p>
    <w:p w:rsidR="00AA1C07" w:rsidRPr="00834B2E" w:rsidRDefault="00AA1C07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Habillage de la cloison</w:t>
      </w:r>
    </w:p>
    <w:p w:rsidR="00AA1C07" w:rsidRPr="00834B2E" w:rsidRDefault="00AA1C07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Peinture</w:t>
      </w:r>
    </w:p>
    <w:p w:rsidR="00AA1C07" w:rsidRPr="00834B2E" w:rsidRDefault="00AA1C07" w:rsidP="00395A38">
      <w:pPr>
        <w:pStyle w:val="Paragraphedeliste"/>
        <w:numPr>
          <w:ilvl w:val="0"/>
          <w:numId w:val="5"/>
        </w:numPr>
        <w:spacing w:after="0"/>
        <w:rPr>
          <w:rFonts w:ascii="Arial" w:hAnsi="Arial" w:cs="Arial"/>
          <w:color w:val="0070C0"/>
          <w:sz w:val="24"/>
        </w:rPr>
      </w:pPr>
      <w:r w:rsidRPr="00834B2E">
        <w:rPr>
          <w:rFonts w:ascii="Arial" w:hAnsi="Arial" w:cs="Arial"/>
          <w:color w:val="0070C0"/>
          <w:sz w:val="24"/>
        </w:rPr>
        <w:t>Appareillage électrique et luminaires</w:t>
      </w:r>
    </w:p>
    <w:p w:rsidR="00303F02" w:rsidRDefault="00303F02" w:rsidP="00303F02">
      <w:pPr>
        <w:spacing w:after="0"/>
        <w:rPr>
          <w:color w:val="0070C0"/>
          <w:sz w:val="24"/>
        </w:rPr>
      </w:pPr>
    </w:p>
    <w:p w:rsidR="00303F02" w:rsidRPr="00303F02" w:rsidRDefault="00303F02" w:rsidP="00303F02">
      <w:pPr>
        <w:spacing w:after="0"/>
        <w:rPr>
          <w:b/>
          <w:color w:val="0070C0"/>
          <w:sz w:val="24"/>
          <w:u w:val="single"/>
        </w:rPr>
      </w:pPr>
      <w:r w:rsidRPr="00303F02">
        <w:rPr>
          <w:b/>
          <w:color w:val="0070C0"/>
          <w:sz w:val="24"/>
          <w:u w:val="single"/>
        </w:rPr>
        <w:t>Rédiger une note sur l’organisation de la pose des habillages muraux :</w:t>
      </w:r>
    </w:p>
    <w:p w:rsidR="00303F02" w:rsidRDefault="00303F02" w:rsidP="00303F02">
      <w:pPr>
        <w:spacing w:after="0"/>
        <w:rPr>
          <w:color w:val="0070C0"/>
          <w:sz w:val="24"/>
        </w:rPr>
      </w:pPr>
    </w:p>
    <w:p w:rsidR="00303F02" w:rsidRDefault="00303F02" w:rsidP="00303F02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L’habillage bois commencera le long du mur pendant que les menuiseries du sas et l’escalier se posent.</w:t>
      </w:r>
    </w:p>
    <w:p w:rsidR="00303F02" w:rsidRDefault="00303F02" w:rsidP="00303F02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Il ne faut pas que ces 2 lots prennent du retard au risque de décalé la deuxième partie de la pose des habillages bois à la semaine d’après et perturber le lot peinture.</w:t>
      </w:r>
    </w:p>
    <w:p w:rsidR="00303F02" w:rsidRDefault="00303F02" w:rsidP="00303F02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Il est impératif d’avoir un accès autre au chantier pendant cette période, par exemple par le GAB qui est posé en fin de chantier.</w:t>
      </w:r>
    </w:p>
    <w:p w:rsidR="00303F02" w:rsidRDefault="00303F02" w:rsidP="00303F02">
      <w:pPr>
        <w:spacing w:after="0"/>
        <w:rPr>
          <w:color w:val="0070C0"/>
          <w:sz w:val="24"/>
        </w:rPr>
      </w:pPr>
    </w:p>
    <w:p w:rsidR="00303F02" w:rsidRPr="00303F02" w:rsidRDefault="00303F02" w:rsidP="00303F02">
      <w:pPr>
        <w:spacing w:after="0"/>
        <w:rPr>
          <w:b/>
          <w:color w:val="0070C0"/>
          <w:sz w:val="24"/>
          <w:u w:val="single"/>
        </w:rPr>
      </w:pPr>
      <w:r w:rsidRPr="00303F02">
        <w:rPr>
          <w:b/>
          <w:color w:val="0070C0"/>
          <w:sz w:val="24"/>
          <w:u w:val="single"/>
        </w:rPr>
        <w:t>Vérifier si la tâche « habillage bois sas sécurisé » est réalisable dans le temps imparti du planning</w:t>
      </w:r>
      <w:r w:rsidR="00B736C4">
        <w:rPr>
          <w:b/>
          <w:color w:val="0070C0"/>
          <w:sz w:val="24"/>
          <w:u w:val="single"/>
        </w:rPr>
        <w:t> ;</w:t>
      </w:r>
    </w:p>
    <w:p w:rsidR="00303F02" w:rsidRDefault="00303F02" w:rsidP="00303F02">
      <w:pPr>
        <w:spacing w:after="0"/>
        <w:rPr>
          <w:color w:val="0070C0"/>
          <w:sz w:val="24"/>
        </w:rPr>
      </w:pPr>
    </w:p>
    <w:p w:rsidR="00B736C4" w:rsidRDefault="00B736C4" w:rsidP="00303F02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Phase 1, pose côté mur : 4 panneaux soit 0,75 x4</w:t>
      </w:r>
      <w:r w:rsidR="00CB3848">
        <w:rPr>
          <w:color w:val="0070C0"/>
          <w:sz w:val="24"/>
        </w:rPr>
        <w:t xml:space="preserve"> x 1,2</w:t>
      </w:r>
      <w:r>
        <w:rPr>
          <w:color w:val="0070C0"/>
          <w:sz w:val="24"/>
        </w:rPr>
        <w:t xml:space="preserve"> = 3</w:t>
      </w:r>
      <w:r w:rsidR="00CB3848">
        <w:rPr>
          <w:color w:val="0070C0"/>
          <w:sz w:val="24"/>
        </w:rPr>
        <w:t>,6</w:t>
      </w:r>
      <w:r>
        <w:rPr>
          <w:color w:val="0070C0"/>
          <w:sz w:val="24"/>
        </w:rPr>
        <w:t xml:space="preserve"> h de pose (1 demi journée)</w:t>
      </w:r>
    </w:p>
    <w:p w:rsidR="00B736C4" w:rsidRDefault="00B736C4" w:rsidP="00303F02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Phase 2, habillage cloison : 16 panneaux soit 0,75 x 16</w:t>
      </w:r>
      <w:r w:rsidR="00CB3848">
        <w:rPr>
          <w:color w:val="0070C0"/>
          <w:sz w:val="24"/>
        </w:rPr>
        <w:t xml:space="preserve"> x 1,2</w:t>
      </w:r>
      <w:r>
        <w:rPr>
          <w:color w:val="0070C0"/>
          <w:sz w:val="24"/>
        </w:rPr>
        <w:t xml:space="preserve"> = </w:t>
      </w:r>
      <w:r w:rsidR="00CB3848">
        <w:rPr>
          <w:color w:val="0070C0"/>
          <w:sz w:val="24"/>
        </w:rPr>
        <w:t>14,4</w:t>
      </w:r>
      <w:r>
        <w:rPr>
          <w:color w:val="0070C0"/>
          <w:sz w:val="24"/>
        </w:rPr>
        <w:t xml:space="preserve"> h de pose</w:t>
      </w:r>
      <w:r w:rsidR="00CB3848">
        <w:rPr>
          <w:color w:val="0070C0"/>
          <w:sz w:val="24"/>
        </w:rPr>
        <w:t xml:space="preserve"> (2 journées</w:t>
      </w:r>
      <w:r>
        <w:rPr>
          <w:color w:val="0070C0"/>
          <w:sz w:val="24"/>
        </w:rPr>
        <w:t>).</w:t>
      </w:r>
    </w:p>
    <w:p w:rsidR="00B736C4" w:rsidRDefault="00B736C4" w:rsidP="00303F02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La phase 2 ne peut commencer qu’au troisième j</w:t>
      </w:r>
      <w:r w:rsidR="00CB3848">
        <w:rPr>
          <w:color w:val="0070C0"/>
          <w:sz w:val="24"/>
        </w:rPr>
        <w:t>our et se terminera au</w:t>
      </w:r>
      <w:r>
        <w:rPr>
          <w:color w:val="0070C0"/>
          <w:sz w:val="24"/>
        </w:rPr>
        <w:t xml:space="preserve"> quatrième jour</w:t>
      </w:r>
      <w:r w:rsidR="00CB3848">
        <w:rPr>
          <w:color w:val="0070C0"/>
          <w:sz w:val="24"/>
        </w:rPr>
        <w:t xml:space="preserve"> (jeudi après-midi</w:t>
      </w:r>
      <w:r>
        <w:rPr>
          <w:color w:val="0070C0"/>
          <w:sz w:val="24"/>
        </w:rPr>
        <w:t>).</w:t>
      </w:r>
    </w:p>
    <w:p w:rsidR="00B736C4" w:rsidRDefault="00B736C4" w:rsidP="00303F02">
      <w:pPr>
        <w:spacing w:after="0"/>
        <w:rPr>
          <w:color w:val="0070C0"/>
          <w:sz w:val="24"/>
        </w:rPr>
      </w:pPr>
    </w:p>
    <w:p w:rsidR="00B736C4" w:rsidRPr="00303F02" w:rsidRDefault="00B736C4" w:rsidP="00303F02">
      <w:pPr>
        <w:spacing w:after="0"/>
        <w:rPr>
          <w:color w:val="0070C0"/>
          <w:sz w:val="24"/>
        </w:rPr>
      </w:pPr>
      <w:r>
        <w:rPr>
          <w:color w:val="0070C0"/>
          <w:sz w:val="24"/>
        </w:rPr>
        <w:t>La tâche est réalisable dans le temps imparti</w:t>
      </w:r>
      <w:r w:rsidR="00586EF8">
        <w:rPr>
          <w:color w:val="0070C0"/>
          <w:sz w:val="24"/>
        </w:rPr>
        <w:t xml:space="preserve"> et pour optimiser la durée sur le chantier, l’équipe de pose peut intervenir au deuxième jour en début d’après-midi (mardi). Cela permettra aux 2 corps d’états présents de travailler dans de meilleures conditions et aussi de rentabiliser la durée sur le chantier.</w:t>
      </w:r>
      <w:r w:rsidR="00CB3848">
        <w:rPr>
          <w:color w:val="0070C0"/>
          <w:sz w:val="24"/>
        </w:rPr>
        <w:t xml:space="preserve"> Si des finitions sont à réaliser, vendredi matin est disponible.</w:t>
      </w:r>
    </w:p>
    <w:sectPr w:rsidR="00B736C4" w:rsidRPr="00303F02" w:rsidSect="00AB5DEF">
      <w:pgSz w:w="16839" w:h="23814" w:code="8"/>
      <w:pgMar w:top="1417" w:right="1417" w:bottom="1417" w:left="1417" w:header="340" w:footer="1021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A83" w:rsidRDefault="00050A83">
      <w:pPr>
        <w:spacing w:after="0"/>
      </w:pPr>
      <w:r>
        <w:separator/>
      </w:r>
    </w:p>
  </w:endnote>
  <w:endnote w:type="continuationSeparator" w:id="0">
    <w:p w:rsidR="00050A83" w:rsidRDefault="00050A8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ITC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ras Medium ITC">
    <w:altName w:val="Lucida Sans Unicode"/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A1" w:rsidRDefault="00B307AF" w:rsidP="006D33E0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CD1EA1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D1EA1" w:rsidRDefault="00CD1EA1" w:rsidP="006D33E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page" w:tblpX="556" w:tblpY="150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629"/>
      <w:gridCol w:w="2126"/>
      <w:gridCol w:w="2126"/>
    </w:tblGrid>
    <w:tr w:rsidR="00CD1EA1" w:rsidRPr="004249B0" w:rsidTr="00506155">
      <w:tc>
        <w:tcPr>
          <w:tcW w:w="8755" w:type="dxa"/>
          <w:gridSpan w:val="2"/>
          <w:vAlign w:val="center"/>
        </w:tcPr>
        <w:p w:rsidR="00CD1EA1" w:rsidRPr="004249B0" w:rsidRDefault="00CD1EA1" w:rsidP="00506155">
          <w:pPr>
            <w:widowControl w:val="0"/>
            <w:autoSpaceDE w:val="0"/>
            <w:autoSpaceDN w:val="0"/>
            <w:adjustRightInd w:val="0"/>
            <w:spacing w:before="40" w:after="40" w:line="288" w:lineRule="auto"/>
            <w:textAlignment w:val="center"/>
            <w:rPr>
              <w:rFonts w:cs="Arial"/>
              <w:b/>
              <w:color w:val="000000"/>
              <w:sz w:val="20"/>
              <w:szCs w:val="20"/>
            </w:rPr>
          </w:pPr>
          <w:proofErr w:type="gramStart"/>
          <w:r>
            <w:rPr>
              <w:rFonts w:cs="Arial"/>
              <w:color w:val="000000"/>
              <w:sz w:val="20"/>
              <w:szCs w:val="20"/>
            </w:rPr>
            <w:t xml:space="preserve">U61 </w:t>
          </w:r>
          <w:r>
            <w:rPr>
              <w:sz w:val="16"/>
            </w:rPr>
            <w:t xml:space="preserve"> </w:t>
          </w:r>
          <w:r w:rsidRPr="00F50E90">
            <w:rPr>
              <w:rFonts w:cs="Arial"/>
              <w:color w:val="000000"/>
              <w:sz w:val="20"/>
              <w:szCs w:val="20"/>
            </w:rPr>
            <w:t>Organisation</w:t>
          </w:r>
          <w:proofErr w:type="gramEnd"/>
          <w:r w:rsidRPr="00F50E90">
            <w:rPr>
              <w:rFonts w:cs="Arial"/>
              <w:color w:val="000000"/>
              <w:sz w:val="20"/>
              <w:szCs w:val="20"/>
            </w:rPr>
            <w:t xml:space="preserve"> et préparation de la réalisation</w:t>
          </w:r>
        </w:p>
      </w:tc>
      <w:tc>
        <w:tcPr>
          <w:tcW w:w="2126" w:type="dxa"/>
          <w:vAlign w:val="center"/>
        </w:tcPr>
        <w:p w:rsidR="00CD1EA1" w:rsidRPr="004249B0" w:rsidRDefault="00CD1EA1" w:rsidP="008C2863">
          <w:pPr>
            <w:pStyle w:val="Paragraphedeliste"/>
            <w:widowControl w:val="0"/>
            <w:autoSpaceDE w:val="0"/>
            <w:autoSpaceDN w:val="0"/>
            <w:adjustRightInd w:val="0"/>
            <w:spacing w:before="40" w:after="40"/>
            <w:ind w:left="0"/>
            <w:jc w:val="center"/>
            <w:textAlignment w:val="center"/>
            <w:rPr>
              <w:rFonts w:ascii="Arial" w:hAnsi="Arial"/>
              <w:color w:val="000000"/>
              <w:sz w:val="20"/>
              <w:szCs w:val="20"/>
            </w:rPr>
          </w:pPr>
          <w:r w:rsidRPr="004249B0">
            <w:rPr>
              <w:rFonts w:ascii="Arial" w:hAnsi="Arial"/>
              <w:color w:val="000000"/>
              <w:sz w:val="20"/>
              <w:szCs w:val="20"/>
            </w:rPr>
            <w:t>Session 20</w:t>
          </w:r>
          <w:r>
            <w:rPr>
              <w:rFonts w:ascii="Arial" w:hAnsi="Arial"/>
              <w:color w:val="000000"/>
              <w:sz w:val="20"/>
              <w:szCs w:val="20"/>
            </w:rPr>
            <w:t>XX</w:t>
          </w:r>
        </w:p>
      </w:tc>
    </w:tr>
    <w:tr w:rsidR="00CD1EA1" w:rsidRPr="004249B0" w:rsidTr="00506155">
      <w:trPr>
        <w:trHeight w:val="278"/>
      </w:trPr>
      <w:tc>
        <w:tcPr>
          <w:tcW w:w="6629" w:type="dxa"/>
          <w:vAlign w:val="center"/>
        </w:tcPr>
        <w:p w:rsidR="00CD1EA1" w:rsidRPr="004249B0" w:rsidRDefault="00CD1EA1" w:rsidP="00E324BB">
          <w:pPr>
            <w:pStyle w:val="Paragraphedeliste"/>
            <w:widowControl w:val="0"/>
            <w:autoSpaceDE w:val="0"/>
            <w:autoSpaceDN w:val="0"/>
            <w:adjustRightInd w:val="0"/>
            <w:spacing w:before="40" w:after="40"/>
            <w:ind w:left="0"/>
            <w:textAlignment w:val="center"/>
            <w:rPr>
              <w:rFonts w:ascii="Arial" w:hAnsi="Arial" w:cs="Arial"/>
              <w:color w:val="000000"/>
              <w:sz w:val="20"/>
              <w:szCs w:val="20"/>
            </w:rPr>
          </w:pPr>
          <w:r w:rsidRPr="00F50E90">
            <w:rPr>
              <w:rFonts w:ascii="Arial" w:hAnsi="Arial" w:cs="Arial"/>
              <w:color w:val="000000"/>
              <w:sz w:val="20"/>
              <w:szCs w:val="20"/>
            </w:rPr>
            <w:t xml:space="preserve">BTS </w:t>
          </w:r>
          <w:r>
            <w:rPr>
              <w:rFonts w:ascii="Arial" w:hAnsi="Arial" w:cs="Arial"/>
              <w:color w:val="000000"/>
              <w:sz w:val="20"/>
              <w:szCs w:val="20"/>
            </w:rPr>
            <w:t>É</w:t>
          </w:r>
          <w:r w:rsidRPr="00F50E90">
            <w:rPr>
              <w:rFonts w:ascii="Arial" w:hAnsi="Arial" w:cs="Arial"/>
              <w:color w:val="000000"/>
              <w:sz w:val="20"/>
              <w:szCs w:val="20"/>
            </w:rPr>
            <w:t>tudes et Réalisation d’Agencement</w:t>
          </w:r>
        </w:p>
      </w:tc>
      <w:tc>
        <w:tcPr>
          <w:tcW w:w="2126" w:type="dxa"/>
          <w:vAlign w:val="center"/>
        </w:tcPr>
        <w:p w:rsidR="00CD1EA1" w:rsidRPr="004249B0" w:rsidRDefault="00CD1EA1" w:rsidP="00506155">
          <w:pPr>
            <w:pStyle w:val="Paragraphedeliste"/>
            <w:widowControl w:val="0"/>
            <w:autoSpaceDE w:val="0"/>
            <w:autoSpaceDN w:val="0"/>
            <w:adjustRightInd w:val="0"/>
            <w:spacing w:before="40" w:after="40"/>
            <w:ind w:left="0"/>
            <w:textAlignment w:val="center"/>
            <w:rPr>
              <w:rFonts w:ascii="Arial" w:hAnsi="Arial"/>
              <w:color w:val="000000"/>
              <w:sz w:val="20"/>
              <w:szCs w:val="20"/>
            </w:rPr>
          </w:pPr>
          <w:r w:rsidRPr="004249B0">
            <w:rPr>
              <w:rFonts w:ascii="Arial" w:hAnsi="Arial"/>
              <w:color w:val="000000"/>
              <w:sz w:val="20"/>
              <w:szCs w:val="20"/>
            </w:rPr>
            <w:t xml:space="preserve">Code : </w:t>
          </w:r>
          <w:r>
            <w:rPr>
              <w:rFonts w:ascii="Arial" w:hAnsi="Arial"/>
              <w:color w:val="000000"/>
              <w:sz w:val="20"/>
              <w:szCs w:val="20"/>
            </w:rPr>
            <w:t>(…)</w:t>
          </w:r>
        </w:p>
      </w:tc>
      <w:tc>
        <w:tcPr>
          <w:tcW w:w="2126" w:type="dxa"/>
          <w:vAlign w:val="center"/>
        </w:tcPr>
        <w:p w:rsidR="00CD1EA1" w:rsidRPr="008C2863" w:rsidRDefault="00CD1EA1" w:rsidP="00F3448B">
          <w:pPr>
            <w:pStyle w:val="Paragraphedeliste"/>
            <w:widowControl w:val="0"/>
            <w:autoSpaceDE w:val="0"/>
            <w:autoSpaceDN w:val="0"/>
            <w:adjustRightInd w:val="0"/>
            <w:spacing w:before="40" w:after="40"/>
            <w:ind w:left="0"/>
            <w:jc w:val="center"/>
            <w:textAlignment w:val="center"/>
            <w:rPr>
              <w:rFonts w:ascii="Arial" w:hAnsi="Arial"/>
              <w:b/>
              <w:color w:val="000000"/>
              <w:sz w:val="24"/>
              <w:szCs w:val="24"/>
            </w:rPr>
          </w:pPr>
          <w:r w:rsidRPr="008C2863">
            <w:rPr>
              <w:rFonts w:ascii="Arial" w:hAnsi="Arial"/>
              <w:b/>
              <w:color w:val="000000"/>
              <w:sz w:val="24"/>
              <w:szCs w:val="24"/>
            </w:rPr>
            <w:t>Page </w:t>
          </w:r>
          <w:r w:rsidR="00B307AF" w:rsidRPr="008C2863">
            <w:rPr>
              <w:rStyle w:val="Numrodepage"/>
              <w:rFonts w:ascii="Arial" w:hAnsi="Arial" w:cs="Arial"/>
              <w:b/>
              <w:sz w:val="24"/>
              <w:szCs w:val="24"/>
            </w:rPr>
            <w:fldChar w:fldCharType="begin"/>
          </w:r>
          <w:r w:rsidRPr="008C2863">
            <w:rPr>
              <w:rStyle w:val="Numrodepage"/>
              <w:rFonts w:ascii="Arial" w:hAnsi="Arial" w:cs="Arial"/>
              <w:b/>
              <w:sz w:val="24"/>
              <w:szCs w:val="24"/>
            </w:rPr>
            <w:instrText xml:space="preserve"> </w:instrText>
          </w:r>
          <w:r>
            <w:rPr>
              <w:rStyle w:val="Numrodepage"/>
              <w:rFonts w:ascii="Arial" w:hAnsi="Arial" w:cs="Arial"/>
              <w:b/>
              <w:sz w:val="24"/>
              <w:szCs w:val="24"/>
            </w:rPr>
            <w:instrText>PAGE</w:instrText>
          </w:r>
          <w:r w:rsidRPr="008C2863">
            <w:rPr>
              <w:rStyle w:val="Numrodepage"/>
              <w:rFonts w:ascii="Arial" w:hAnsi="Arial" w:cs="Arial"/>
              <w:b/>
              <w:sz w:val="24"/>
              <w:szCs w:val="24"/>
            </w:rPr>
            <w:instrText xml:space="preserve"> </w:instrText>
          </w:r>
          <w:r w:rsidR="00B307AF" w:rsidRPr="008C2863">
            <w:rPr>
              <w:rStyle w:val="Numrodepage"/>
              <w:rFonts w:ascii="Arial" w:hAnsi="Arial" w:cs="Arial"/>
              <w:b/>
              <w:sz w:val="24"/>
              <w:szCs w:val="24"/>
            </w:rPr>
            <w:fldChar w:fldCharType="separate"/>
          </w:r>
          <w:r w:rsidR="00540463">
            <w:rPr>
              <w:rStyle w:val="Numrodepage"/>
              <w:rFonts w:ascii="Arial" w:hAnsi="Arial" w:cs="Arial"/>
              <w:b/>
              <w:noProof/>
              <w:sz w:val="24"/>
              <w:szCs w:val="24"/>
            </w:rPr>
            <w:t>8</w:t>
          </w:r>
          <w:r w:rsidR="00B307AF" w:rsidRPr="008C2863">
            <w:rPr>
              <w:rStyle w:val="Numrodepage"/>
              <w:rFonts w:ascii="Arial" w:hAnsi="Arial" w:cs="Arial"/>
              <w:b/>
              <w:sz w:val="24"/>
              <w:szCs w:val="24"/>
            </w:rPr>
            <w:fldChar w:fldCharType="end"/>
          </w:r>
          <w:r w:rsidRPr="008C2863">
            <w:rPr>
              <w:rStyle w:val="Numrodepage"/>
              <w:rFonts w:ascii="Arial" w:hAnsi="Arial" w:cs="Arial"/>
              <w:b/>
              <w:sz w:val="24"/>
              <w:szCs w:val="24"/>
            </w:rPr>
            <w:t xml:space="preserve"> / </w:t>
          </w:r>
          <w:r>
            <w:rPr>
              <w:rStyle w:val="Numrodepage"/>
              <w:rFonts w:ascii="Arial" w:hAnsi="Arial" w:cs="Arial"/>
              <w:b/>
              <w:sz w:val="24"/>
              <w:szCs w:val="24"/>
            </w:rPr>
            <w:t>15</w:t>
          </w:r>
        </w:p>
      </w:tc>
    </w:tr>
  </w:tbl>
  <w:p w:rsidR="00CD1EA1" w:rsidRPr="00E24432" w:rsidRDefault="00CD1EA1" w:rsidP="006D33E0">
    <w:pPr>
      <w:pStyle w:val="Paragraphestandard"/>
      <w:ind w:right="360"/>
      <w:rPr>
        <w:rFonts w:ascii="Arial" w:hAnsi="Arial" w:cs="Arial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page" w:tblpX="556" w:tblpY="150"/>
      <w:tblW w:w="108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629"/>
      <w:gridCol w:w="2126"/>
      <w:gridCol w:w="2126"/>
    </w:tblGrid>
    <w:tr w:rsidR="00CD1EA1" w:rsidRPr="004249B0" w:rsidTr="006176E1">
      <w:tc>
        <w:tcPr>
          <w:tcW w:w="8755" w:type="dxa"/>
          <w:gridSpan w:val="2"/>
          <w:vAlign w:val="center"/>
        </w:tcPr>
        <w:p w:rsidR="00CD1EA1" w:rsidRPr="004249B0" w:rsidRDefault="00CD1EA1" w:rsidP="006176E1">
          <w:pPr>
            <w:widowControl w:val="0"/>
            <w:autoSpaceDE w:val="0"/>
            <w:autoSpaceDN w:val="0"/>
            <w:adjustRightInd w:val="0"/>
            <w:spacing w:before="40" w:after="40" w:line="288" w:lineRule="auto"/>
            <w:textAlignment w:val="center"/>
            <w:rPr>
              <w:rFonts w:cs="Arial"/>
              <w:b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>Baccalauréat Sciences et Technologies de l’Industrie et du Développement Durable – STI2D</w:t>
          </w:r>
        </w:p>
      </w:tc>
      <w:tc>
        <w:tcPr>
          <w:tcW w:w="2126" w:type="dxa"/>
          <w:vAlign w:val="center"/>
        </w:tcPr>
        <w:p w:rsidR="00CD1EA1" w:rsidRPr="004249B0" w:rsidRDefault="00CD1EA1" w:rsidP="006176E1">
          <w:pPr>
            <w:pStyle w:val="Paragraphedeliste"/>
            <w:widowControl w:val="0"/>
            <w:autoSpaceDE w:val="0"/>
            <w:autoSpaceDN w:val="0"/>
            <w:adjustRightInd w:val="0"/>
            <w:spacing w:before="40" w:after="40"/>
            <w:ind w:left="0"/>
            <w:textAlignment w:val="center"/>
            <w:rPr>
              <w:rFonts w:ascii="Arial" w:hAnsi="Arial"/>
              <w:color w:val="000000"/>
              <w:sz w:val="20"/>
              <w:szCs w:val="20"/>
            </w:rPr>
          </w:pPr>
          <w:r w:rsidRPr="004249B0">
            <w:rPr>
              <w:rFonts w:ascii="Arial" w:hAnsi="Arial"/>
              <w:color w:val="000000"/>
              <w:sz w:val="20"/>
              <w:szCs w:val="20"/>
            </w:rPr>
            <w:t>Session 20</w:t>
          </w:r>
          <w:r>
            <w:rPr>
              <w:rFonts w:ascii="Arial" w:hAnsi="Arial"/>
              <w:color w:val="000000"/>
              <w:sz w:val="20"/>
              <w:szCs w:val="20"/>
            </w:rPr>
            <w:t>XX</w:t>
          </w:r>
        </w:p>
      </w:tc>
    </w:tr>
    <w:tr w:rsidR="00CD1EA1" w:rsidRPr="004249B0" w:rsidTr="006176E1">
      <w:trPr>
        <w:trHeight w:val="278"/>
      </w:trPr>
      <w:tc>
        <w:tcPr>
          <w:tcW w:w="6629" w:type="dxa"/>
          <w:vAlign w:val="center"/>
        </w:tcPr>
        <w:p w:rsidR="00CD1EA1" w:rsidRPr="004249B0" w:rsidRDefault="00CD1EA1" w:rsidP="006176E1">
          <w:pPr>
            <w:pStyle w:val="Paragraphedeliste"/>
            <w:widowControl w:val="0"/>
            <w:autoSpaceDE w:val="0"/>
            <w:autoSpaceDN w:val="0"/>
            <w:adjustRightInd w:val="0"/>
            <w:spacing w:before="40" w:after="40"/>
            <w:ind w:left="0"/>
            <w:textAlignment w:val="center"/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Enseignements technologiques transversaux</w:t>
          </w:r>
        </w:p>
      </w:tc>
      <w:tc>
        <w:tcPr>
          <w:tcW w:w="2126" w:type="dxa"/>
          <w:vAlign w:val="center"/>
        </w:tcPr>
        <w:p w:rsidR="00CD1EA1" w:rsidRPr="004249B0" w:rsidRDefault="00CD1EA1" w:rsidP="006176E1">
          <w:pPr>
            <w:pStyle w:val="Paragraphedeliste"/>
            <w:widowControl w:val="0"/>
            <w:autoSpaceDE w:val="0"/>
            <w:autoSpaceDN w:val="0"/>
            <w:adjustRightInd w:val="0"/>
            <w:spacing w:before="40" w:after="40"/>
            <w:ind w:left="0"/>
            <w:textAlignment w:val="center"/>
            <w:rPr>
              <w:rFonts w:ascii="Arial" w:hAnsi="Arial"/>
              <w:color w:val="000000"/>
              <w:sz w:val="20"/>
              <w:szCs w:val="20"/>
            </w:rPr>
          </w:pPr>
          <w:r w:rsidRPr="004249B0">
            <w:rPr>
              <w:rFonts w:ascii="Arial" w:hAnsi="Arial"/>
              <w:color w:val="000000"/>
              <w:sz w:val="20"/>
              <w:szCs w:val="20"/>
            </w:rPr>
            <w:t xml:space="preserve">Code : </w:t>
          </w:r>
          <w:r>
            <w:rPr>
              <w:rFonts w:ascii="Arial" w:hAnsi="Arial"/>
              <w:color w:val="000000"/>
              <w:sz w:val="20"/>
              <w:szCs w:val="20"/>
            </w:rPr>
            <w:t>(…)</w:t>
          </w:r>
        </w:p>
      </w:tc>
      <w:tc>
        <w:tcPr>
          <w:tcW w:w="2126" w:type="dxa"/>
          <w:vAlign w:val="center"/>
        </w:tcPr>
        <w:p w:rsidR="00CD1EA1" w:rsidRPr="004249B0" w:rsidRDefault="00CD1EA1" w:rsidP="006176E1">
          <w:pPr>
            <w:pStyle w:val="Paragraphedeliste"/>
            <w:widowControl w:val="0"/>
            <w:autoSpaceDE w:val="0"/>
            <w:autoSpaceDN w:val="0"/>
            <w:adjustRightInd w:val="0"/>
            <w:spacing w:before="40" w:after="40"/>
            <w:ind w:left="0"/>
            <w:jc w:val="center"/>
            <w:textAlignment w:val="center"/>
            <w:rPr>
              <w:rFonts w:ascii="Arial" w:hAnsi="Arial"/>
              <w:b/>
              <w:color w:val="000000"/>
              <w:sz w:val="20"/>
              <w:szCs w:val="20"/>
            </w:rPr>
          </w:pPr>
          <w:r w:rsidRPr="004249B0">
            <w:rPr>
              <w:rFonts w:ascii="Arial" w:hAnsi="Arial"/>
              <w:b/>
              <w:color w:val="000000"/>
              <w:sz w:val="20"/>
              <w:szCs w:val="20"/>
            </w:rPr>
            <w:t>Page </w:t>
          </w:r>
          <w:r>
            <w:rPr>
              <w:rFonts w:ascii="Arial" w:hAnsi="Arial"/>
              <w:b/>
              <w:color w:val="000000"/>
              <w:sz w:val="20"/>
              <w:szCs w:val="20"/>
            </w:rPr>
            <w:t>DS/N</w:t>
          </w:r>
        </w:p>
      </w:tc>
    </w:tr>
  </w:tbl>
  <w:p w:rsidR="00CD1EA1" w:rsidRDefault="00CD1EA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A83" w:rsidRDefault="00050A83">
      <w:pPr>
        <w:spacing w:after="0"/>
      </w:pPr>
      <w:r>
        <w:separator/>
      </w:r>
    </w:p>
  </w:footnote>
  <w:footnote w:type="continuationSeparator" w:id="0">
    <w:p w:rsidR="00050A83" w:rsidRDefault="00050A8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A1" w:rsidRDefault="00CD1EA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A1" w:rsidRDefault="00CD1EA1">
    <w:pPr>
      <w:pStyle w:val="En-tte"/>
    </w:pPr>
  </w:p>
  <w:p w:rsidR="00CD1EA1" w:rsidRDefault="00CD1EA1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A1" w:rsidRDefault="00CD1EA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2306"/>
    <w:multiLevelType w:val="hybridMultilevel"/>
    <w:tmpl w:val="07AC99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6D5D"/>
    <w:multiLevelType w:val="hybridMultilevel"/>
    <w:tmpl w:val="A0B499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6191C"/>
    <w:multiLevelType w:val="hybridMultilevel"/>
    <w:tmpl w:val="DA6A9A80"/>
    <w:lvl w:ilvl="0" w:tplc="B19C5FFC">
      <w:start w:val="1"/>
      <w:numFmt w:val="decimal"/>
      <w:pStyle w:val="chappreuve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C68AA00">
      <w:start w:val="1"/>
      <w:numFmt w:val="decimal"/>
      <w:lvlText w:val="2.%2 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CCE61A44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hint="default"/>
      </w:rPr>
    </w:lvl>
    <w:lvl w:ilvl="3" w:tplc="040C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22C807C1"/>
    <w:multiLevelType w:val="hybridMultilevel"/>
    <w:tmpl w:val="CA220770"/>
    <w:lvl w:ilvl="0" w:tplc="2FE498B4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2946C4"/>
    <w:multiLevelType w:val="hybridMultilevel"/>
    <w:tmpl w:val="FEB62F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F42D9F"/>
    <w:multiLevelType w:val="hybridMultilevel"/>
    <w:tmpl w:val="761A5F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72AB9"/>
    <w:multiLevelType w:val="multilevel"/>
    <w:tmpl w:val="2BC8EEF6"/>
    <w:lvl w:ilvl="0">
      <w:start w:val="1"/>
      <w:numFmt w:val="bullet"/>
      <w:pStyle w:val="Corpsenum-3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7">
    <w:nsid w:val="5555596C"/>
    <w:multiLevelType w:val="hybridMultilevel"/>
    <w:tmpl w:val="5C5A5A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B80432"/>
    <w:multiLevelType w:val="hybridMultilevel"/>
    <w:tmpl w:val="1EFE634C"/>
    <w:lvl w:ilvl="0" w:tplc="040C0001">
      <w:start w:val="1"/>
      <w:numFmt w:val="bullet"/>
      <w:lvlText w:val=""/>
      <w:lvlJc w:val="left"/>
      <w:pPr>
        <w:ind w:left="21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9">
    <w:nsid w:val="711913DD"/>
    <w:multiLevelType w:val="hybridMultilevel"/>
    <w:tmpl w:val="5E067DE6"/>
    <w:lvl w:ilvl="0" w:tplc="D28250FC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9"/>
  </w:num>
  <w:num w:numId="10">
    <w:abstractNumId w:val="8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D4148"/>
    <w:rsid w:val="000000BD"/>
    <w:rsid w:val="00002300"/>
    <w:rsid w:val="00005CBA"/>
    <w:rsid w:val="00010BFF"/>
    <w:rsid w:val="0001107F"/>
    <w:rsid w:val="00012803"/>
    <w:rsid w:val="0001328D"/>
    <w:rsid w:val="00021541"/>
    <w:rsid w:val="00030D60"/>
    <w:rsid w:val="000347D5"/>
    <w:rsid w:val="00035032"/>
    <w:rsid w:val="000355C2"/>
    <w:rsid w:val="00042633"/>
    <w:rsid w:val="00045957"/>
    <w:rsid w:val="00046B72"/>
    <w:rsid w:val="00050A83"/>
    <w:rsid w:val="0005559C"/>
    <w:rsid w:val="000556FA"/>
    <w:rsid w:val="00055B35"/>
    <w:rsid w:val="000606ED"/>
    <w:rsid w:val="000616A8"/>
    <w:rsid w:val="0006430E"/>
    <w:rsid w:val="00072A1E"/>
    <w:rsid w:val="00080838"/>
    <w:rsid w:val="00085263"/>
    <w:rsid w:val="00097CF8"/>
    <w:rsid w:val="000A17AE"/>
    <w:rsid w:val="000A261F"/>
    <w:rsid w:val="000A3E3F"/>
    <w:rsid w:val="000B19A6"/>
    <w:rsid w:val="000B25BD"/>
    <w:rsid w:val="000B393F"/>
    <w:rsid w:val="000C3E9F"/>
    <w:rsid w:val="000C6A1E"/>
    <w:rsid w:val="000C7E7C"/>
    <w:rsid w:val="000D0286"/>
    <w:rsid w:val="000E40F0"/>
    <w:rsid w:val="000E59B9"/>
    <w:rsid w:val="000E63EF"/>
    <w:rsid w:val="000F6C25"/>
    <w:rsid w:val="000F7BDD"/>
    <w:rsid w:val="00100D86"/>
    <w:rsid w:val="00105E77"/>
    <w:rsid w:val="00111047"/>
    <w:rsid w:val="00123B3A"/>
    <w:rsid w:val="00123E39"/>
    <w:rsid w:val="001246F4"/>
    <w:rsid w:val="00124F6E"/>
    <w:rsid w:val="0013553E"/>
    <w:rsid w:val="001421FD"/>
    <w:rsid w:val="0015752F"/>
    <w:rsid w:val="00157B23"/>
    <w:rsid w:val="00165DC1"/>
    <w:rsid w:val="00171F4C"/>
    <w:rsid w:val="0017419F"/>
    <w:rsid w:val="00180B69"/>
    <w:rsid w:val="001846C2"/>
    <w:rsid w:val="001867FE"/>
    <w:rsid w:val="001875D6"/>
    <w:rsid w:val="0019426E"/>
    <w:rsid w:val="001A2567"/>
    <w:rsid w:val="001A4BDE"/>
    <w:rsid w:val="001A5546"/>
    <w:rsid w:val="001B006E"/>
    <w:rsid w:val="001B05B1"/>
    <w:rsid w:val="001B5250"/>
    <w:rsid w:val="001B616F"/>
    <w:rsid w:val="001B7D7A"/>
    <w:rsid w:val="001C1933"/>
    <w:rsid w:val="001C4176"/>
    <w:rsid w:val="001D08CA"/>
    <w:rsid w:val="001E50C9"/>
    <w:rsid w:val="00201296"/>
    <w:rsid w:val="00206D70"/>
    <w:rsid w:val="00211C6F"/>
    <w:rsid w:val="002141A2"/>
    <w:rsid w:val="00222F71"/>
    <w:rsid w:val="00224955"/>
    <w:rsid w:val="00226C80"/>
    <w:rsid w:val="00227842"/>
    <w:rsid w:val="00227C4C"/>
    <w:rsid w:val="0023010A"/>
    <w:rsid w:val="00231BBB"/>
    <w:rsid w:val="00233DAD"/>
    <w:rsid w:val="002357AC"/>
    <w:rsid w:val="00235C93"/>
    <w:rsid w:val="0024451A"/>
    <w:rsid w:val="00245493"/>
    <w:rsid w:val="002500CB"/>
    <w:rsid w:val="002510B1"/>
    <w:rsid w:val="00256B71"/>
    <w:rsid w:val="002616C3"/>
    <w:rsid w:val="00262389"/>
    <w:rsid w:val="00262D55"/>
    <w:rsid w:val="00273C2E"/>
    <w:rsid w:val="0027484B"/>
    <w:rsid w:val="002771A1"/>
    <w:rsid w:val="00282F06"/>
    <w:rsid w:val="00283661"/>
    <w:rsid w:val="002853A0"/>
    <w:rsid w:val="002907B6"/>
    <w:rsid w:val="00291EDB"/>
    <w:rsid w:val="002933CC"/>
    <w:rsid w:val="002A385D"/>
    <w:rsid w:val="002A40D4"/>
    <w:rsid w:val="002A446D"/>
    <w:rsid w:val="002B19E9"/>
    <w:rsid w:val="002C2249"/>
    <w:rsid w:val="002C3A54"/>
    <w:rsid w:val="002C7BED"/>
    <w:rsid w:val="002D1D2C"/>
    <w:rsid w:val="002D42E8"/>
    <w:rsid w:val="002E1217"/>
    <w:rsid w:val="002E13B7"/>
    <w:rsid w:val="002E3B79"/>
    <w:rsid w:val="002E5BBF"/>
    <w:rsid w:val="002F480F"/>
    <w:rsid w:val="002F558E"/>
    <w:rsid w:val="00303F02"/>
    <w:rsid w:val="00305CFA"/>
    <w:rsid w:val="0030734E"/>
    <w:rsid w:val="00310317"/>
    <w:rsid w:val="00313872"/>
    <w:rsid w:val="00314111"/>
    <w:rsid w:val="0031576D"/>
    <w:rsid w:val="00316CD8"/>
    <w:rsid w:val="00317C45"/>
    <w:rsid w:val="003201DD"/>
    <w:rsid w:val="00320F31"/>
    <w:rsid w:val="00321CD2"/>
    <w:rsid w:val="00323AD2"/>
    <w:rsid w:val="00324E26"/>
    <w:rsid w:val="0032732E"/>
    <w:rsid w:val="00330E5A"/>
    <w:rsid w:val="00334D90"/>
    <w:rsid w:val="00335287"/>
    <w:rsid w:val="00335BA7"/>
    <w:rsid w:val="00342C81"/>
    <w:rsid w:val="00343F32"/>
    <w:rsid w:val="0034558A"/>
    <w:rsid w:val="00351B35"/>
    <w:rsid w:val="00352786"/>
    <w:rsid w:val="00356C84"/>
    <w:rsid w:val="0036060C"/>
    <w:rsid w:val="00363EB1"/>
    <w:rsid w:val="0036702F"/>
    <w:rsid w:val="00367D45"/>
    <w:rsid w:val="003701FE"/>
    <w:rsid w:val="00375203"/>
    <w:rsid w:val="00386733"/>
    <w:rsid w:val="0038684A"/>
    <w:rsid w:val="00395A38"/>
    <w:rsid w:val="003A0057"/>
    <w:rsid w:val="003B413E"/>
    <w:rsid w:val="003B4383"/>
    <w:rsid w:val="003B4FC8"/>
    <w:rsid w:val="003B52C2"/>
    <w:rsid w:val="003C04DC"/>
    <w:rsid w:val="003C32DA"/>
    <w:rsid w:val="003C490C"/>
    <w:rsid w:val="003D01ED"/>
    <w:rsid w:val="003D1016"/>
    <w:rsid w:val="003D2837"/>
    <w:rsid w:val="003E43F0"/>
    <w:rsid w:val="003F32BA"/>
    <w:rsid w:val="003F40A4"/>
    <w:rsid w:val="003F5B79"/>
    <w:rsid w:val="003F68E7"/>
    <w:rsid w:val="004006B6"/>
    <w:rsid w:val="004022E3"/>
    <w:rsid w:val="00406FFC"/>
    <w:rsid w:val="00407711"/>
    <w:rsid w:val="004124C3"/>
    <w:rsid w:val="00412CBA"/>
    <w:rsid w:val="00414046"/>
    <w:rsid w:val="004146B6"/>
    <w:rsid w:val="00414FF3"/>
    <w:rsid w:val="00416AB4"/>
    <w:rsid w:val="004249B0"/>
    <w:rsid w:val="00426572"/>
    <w:rsid w:val="004270BD"/>
    <w:rsid w:val="0043062B"/>
    <w:rsid w:val="0043064C"/>
    <w:rsid w:val="004319B1"/>
    <w:rsid w:val="00437909"/>
    <w:rsid w:val="004471BE"/>
    <w:rsid w:val="00451EC3"/>
    <w:rsid w:val="004521E2"/>
    <w:rsid w:val="004556DF"/>
    <w:rsid w:val="004567D4"/>
    <w:rsid w:val="004569ED"/>
    <w:rsid w:val="00457E92"/>
    <w:rsid w:val="00462014"/>
    <w:rsid w:val="004661B5"/>
    <w:rsid w:val="004872C7"/>
    <w:rsid w:val="004923F3"/>
    <w:rsid w:val="004A1AE9"/>
    <w:rsid w:val="004A3103"/>
    <w:rsid w:val="004A5A21"/>
    <w:rsid w:val="004B4588"/>
    <w:rsid w:val="004C204B"/>
    <w:rsid w:val="004C46B8"/>
    <w:rsid w:val="004C4CF8"/>
    <w:rsid w:val="004C704B"/>
    <w:rsid w:val="004D2466"/>
    <w:rsid w:val="004F04FA"/>
    <w:rsid w:val="004F2BD5"/>
    <w:rsid w:val="004F371F"/>
    <w:rsid w:val="00502D04"/>
    <w:rsid w:val="00503691"/>
    <w:rsid w:val="00506155"/>
    <w:rsid w:val="00506716"/>
    <w:rsid w:val="005073C3"/>
    <w:rsid w:val="005133BC"/>
    <w:rsid w:val="00516EC6"/>
    <w:rsid w:val="005221FF"/>
    <w:rsid w:val="00530A49"/>
    <w:rsid w:val="005330B8"/>
    <w:rsid w:val="00533630"/>
    <w:rsid w:val="00540463"/>
    <w:rsid w:val="00542E7C"/>
    <w:rsid w:val="0054388B"/>
    <w:rsid w:val="00545C91"/>
    <w:rsid w:val="00545EA5"/>
    <w:rsid w:val="00560FC7"/>
    <w:rsid w:val="005643A8"/>
    <w:rsid w:val="00572AD8"/>
    <w:rsid w:val="00573C71"/>
    <w:rsid w:val="00574858"/>
    <w:rsid w:val="00584DC1"/>
    <w:rsid w:val="00584EC1"/>
    <w:rsid w:val="00586EF8"/>
    <w:rsid w:val="0059368B"/>
    <w:rsid w:val="00593B88"/>
    <w:rsid w:val="005A09A0"/>
    <w:rsid w:val="005B6BB9"/>
    <w:rsid w:val="005C2F40"/>
    <w:rsid w:val="005C5837"/>
    <w:rsid w:val="005C7833"/>
    <w:rsid w:val="005D10FB"/>
    <w:rsid w:val="005D7242"/>
    <w:rsid w:val="005E4D60"/>
    <w:rsid w:val="005F084C"/>
    <w:rsid w:val="005F3A18"/>
    <w:rsid w:val="005F5156"/>
    <w:rsid w:val="006029EA"/>
    <w:rsid w:val="00602D07"/>
    <w:rsid w:val="00605862"/>
    <w:rsid w:val="006058EE"/>
    <w:rsid w:val="0061332C"/>
    <w:rsid w:val="006141F7"/>
    <w:rsid w:val="00614FDA"/>
    <w:rsid w:val="006176E1"/>
    <w:rsid w:val="00617713"/>
    <w:rsid w:val="00621515"/>
    <w:rsid w:val="0062319E"/>
    <w:rsid w:val="00625FBD"/>
    <w:rsid w:val="00626CBC"/>
    <w:rsid w:val="0063668B"/>
    <w:rsid w:val="0063770D"/>
    <w:rsid w:val="00637BF2"/>
    <w:rsid w:val="00637CE8"/>
    <w:rsid w:val="00641789"/>
    <w:rsid w:val="006422EA"/>
    <w:rsid w:val="00642961"/>
    <w:rsid w:val="006462A9"/>
    <w:rsid w:val="00650CFA"/>
    <w:rsid w:val="0065692A"/>
    <w:rsid w:val="00657983"/>
    <w:rsid w:val="006624EC"/>
    <w:rsid w:val="006650F4"/>
    <w:rsid w:val="00665873"/>
    <w:rsid w:val="006670B8"/>
    <w:rsid w:val="00667790"/>
    <w:rsid w:val="00671A96"/>
    <w:rsid w:val="00674570"/>
    <w:rsid w:val="0067555A"/>
    <w:rsid w:val="00682BA0"/>
    <w:rsid w:val="006835BB"/>
    <w:rsid w:val="006910F2"/>
    <w:rsid w:val="0069391A"/>
    <w:rsid w:val="00695A02"/>
    <w:rsid w:val="00696250"/>
    <w:rsid w:val="006A1EDA"/>
    <w:rsid w:val="006A6E4A"/>
    <w:rsid w:val="006A743A"/>
    <w:rsid w:val="006B0D79"/>
    <w:rsid w:val="006B1665"/>
    <w:rsid w:val="006B1851"/>
    <w:rsid w:val="006B3B8A"/>
    <w:rsid w:val="006B69B7"/>
    <w:rsid w:val="006C1CE1"/>
    <w:rsid w:val="006D0E92"/>
    <w:rsid w:val="006D33E0"/>
    <w:rsid w:val="006D49D4"/>
    <w:rsid w:val="006D5AB0"/>
    <w:rsid w:val="006D602D"/>
    <w:rsid w:val="006D6705"/>
    <w:rsid w:val="006E21AA"/>
    <w:rsid w:val="006E2663"/>
    <w:rsid w:val="006E58AA"/>
    <w:rsid w:val="006F58A9"/>
    <w:rsid w:val="006F5A50"/>
    <w:rsid w:val="006F7680"/>
    <w:rsid w:val="006F7C06"/>
    <w:rsid w:val="00710681"/>
    <w:rsid w:val="00710760"/>
    <w:rsid w:val="007235D8"/>
    <w:rsid w:val="00726B97"/>
    <w:rsid w:val="00733463"/>
    <w:rsid w:val="00736466"/>
    <w:rsid w:val="007408EA"/>
    <w:rsid w:val="007508BE"/>
    <w:rsid w:val="0075257E"/>
    <w:rsid w:val="00753031"/>
    <w:rsid w:val="0075394E"/>
    <w:rsid w:val="00753C71"/>
    <w:rsid w:val="00754487"/>
    <w:rsid w:val="00766E80"/>
    <w:rsid w:val="00772CCB"/>
    <w:rsid w:val="00773E8C"/>
    <w:rsid w:val="00774315"/>
    <w:rsid w:val="0078342C"/>
    <w:rsid w:val="0078602B"/>
    <w:rsid w:val="0079437E"/>
    <w:rsid w:val="0079451B"/>
    <w:rsid w:val="007A2180"/>
    <w:rsid w:val="007A298F"/>
    <w:rsid w:val="007B2E67"/>
    <w:rsid w:val="007B3B10"/>
    <w:rsid w:val="007B6069"/>
    <w:rsid w:val="007C3341"/>
    <w:rsid w:val="007C4B25"/>
    <w:rsid w:val="007D03F5"/>
    <w:rsid w:val="007D09AC"/>
    <w:rsid w:val="007D1594"/>
    <w:rsid w:val="007D384C"/>
    <w:rsid w:val="007D4148"/>
    <w:rsid w:val="007D4B24"/>
    <w:rsid w:val="007D4D18"/>
    <w:rsid w:val="007D5BEF"/>
    <w:rsid w:val="007D5E9F"/>
    <w:rsid w:val="007D6333"/>
    <w:rsid w:val="007D7519"/>
    <w:rsid w:val="007E0727"/>
    <w:rsid w:val="007E1359"/>
    <w:rsid w:val="007E4765"/>
    <w:rsid w:val="007F3B01"/>
    <w:rsid w:val="007F3F28"/>
    <w:rsid w:val="007F674D"/>
    <w:rsid w:val="007F6B7F"/>
    <w:rsid w:val="00801929"/>
    <w:rsid w:val="00806DF0"/>
    <w:rsid w:val="008132C5"/>
    <w:rsid w:val="00814D11"/>
    <w:rsid w:val="00823E4D"/>
    <w:rsid w:val="008254B3"/>
    <w:rsid w:val="00825C28"/>
    <w:rsid w:val="008265A1"/>
    <w:rsid w:val="00834B2E"/>
    <w:rsid w:val="00836EAF"/>
    <w:rsid w:val="00837E08"/>
    <w:rsid w:val="0084018A"/>
    <w:rsid w:val="00841B94"/>
    <w:rsid w:val="00845DE8"/>
    <w:rsid w:val="0084620E"/>
    <w:rsid w:val="00853427"/>
    <w:rsid w:val="008636B2"/>
    <w:rsid w:val="00865B0B"/>
    <w:rsid w:val="008721BD"/>
    <w:rsid w:val="00874A0A"/>
    <w:rsid w:val="00875788"/>
    <w:rsid w:val="00876D1F"/>
    <w:rsid w:val="0088273B"/>
    <w:rsid w:val="0088333E"/>
    <w:rsid w:val="008841E1"/>
    <w:rsid w:val="0088578F"/>
    <w:rsid w:val="008859D8"/>
    <w:rsid w:val="00885DC1"/>
    <w:rsid w:val="0089094B"/>
    <w:rsid w:val="00891419"/>
    <w:rsid w:val="00892299"/>
    <w:rsid w:val="0089417D"/>
    <w:rsid w:val="008A4C40"/>
    <w:rsid w:val="008B0FF8"/>
    <w:rsid w:val="008B5E39"/>
    <w:rsid w:val="008B634C"/>
    <w:rsid w:val="008C2863"/>
    <w:rsid w:val="008C4B47"/>
    <w:rsid w:val="008D60E8"/>
    <w:rsid w:val="008E0763"/>
    <w:rsid w:val="008E4205"/>
    <w:rsid w:val="008F21B1"/>
    <w:rsid w:val="008F6FD9"/>
    <w:rsid w:val="008F71DC"/>
    <w:rsid w:val="008F7D49"/>
    <w:rsid w:val="0090241C"/>
    <w:rsid w:val="009031F7"/>
    <w:rsid w:val="00903214"/>
    <w:rsid w:val="00910804"/>
    <w:rsid w:val="00914C2E"/>
    <w:rsid w:val="00917D14"/>
    <w:rsid w:val="00920578"/>
    <w:rsid w:val="0092460F"/>
    <w:rsid w:val="0092753F"/>
    <w:rsid w:val="00931B65"/>
    <w:rsid w:val="00932C58"/>
    <w:rsid w:val="0093749F"/>
    <w:rsid w:val="00942D2F"/>
    <w:rsid w:val="00952174"/>
    <w:rsid w:val="00962167"/>
    <w:rsid w:val="009631D9"/>
    <w:rsid w:val="00963234"/>
    <w:rsid w:val="00964F0D"/>
    <w:rsid w:val="00965505"/>
    <w:rsid w:val="00971463"/>
    <w:rsid w:val="00975BB3"/>
    <w:rsid w:val="00981D33"/>
    <w:rsid w:val="0098542B"/>
    <w:rsid w:val="009B0B11"/>
    <w:rsid w:val="009C1021"/>
    <w:rsid w:val="009C1912"/>
    <w:rsid w:val="009C7D45"/>
    <w:rsid w:val="009D0ACF"/>
    <w:rsid w:val="009D309F"/>
    <w:rsid w:val="009D6278"/>
    <w:rsid w:val="009D64D6"/>
    <w:rsid w:val="009E4996"/>
    <w:rsid w:val="009E57FE"/>
    <w:rsid w:val="009E7B99"/>
    <w:rsid w:val="009F1B9D"/>
    <w:rsid w:val="009F1E7D"/>
    <w:rsid w:val="00A004D8"/>
    <w:rsid w:val="00A0104F"/>
    <w:rsid w:val="00A0365A"/>
    <w:rsid w:val="00A03FB9"/>
    <w:rsid w:val="00A113CE"/>
    <w:rsid w:val="00A11CB2"/>
    <w:rsid w:val="00A11F60"/>
    <w:rsid w:val="00A23FC9"/>
    <w:rsid w:val="00A24DA3"/>
    <w:rsid w:val="00A326E3"/>
    <w:rsid w:val="00A32BDF"/>
    <w:rsid w:val="00A3483A"/>
    <w:rsid w:val="00A35782"/>
    <w:rsid w:val="00A3700E"/>
    <w:rsid w:val="00A436AB"/>
    <w:rsid w:val="00A455C7"/>
    <w:rsid w:val="00A46376"/>
    <w:rsid w:val="00A5067B"/>
    <w:rsid w:val="00A515C3"/>
    <w:rsid w:val="00A60332"/>
    <w:rsid w:val="00A6401F"/>
    <w:rsid w:val="00A64360"/>
    <w:rsid w:val="00A64DC6"/>
    <w:rsid w:val="00A80842"/>
    <w:rsid w:val="00A845C6"/>
    <w:rsid w:val="00A8473B"/>
    <w:rsid w:val="00A87610"/>
    <w:rsid w:val="00A94C49"/>
    <w:rsid w:val="00A96918"/>
    <w:rsid w:val="00AA1C07"/>
    <w:rsid w:val="00AA2416"/>
    <w:rsid w:val="00AB5C50"/>
    <w:rsid w:val="00AB5DEF"/>
    <w:rsid w:val="00AB67F1"/>
    <w:rsid w:val="00AC5B90"/>
    <w:rsid w:val="00AD0F4F"/>
    <w:rsid w:val="00AD1203"/>
    <w:rsid w:val="00AD17C2"/>
    <w:rsid w:val="00AD26A1"/>
    <w:rsid w:val="00AD50B1"/>
    <w:rsid w:val="00AD7DD3"/>
    <w:rsid w:val="00AE139E"/>
    <w:rsid w:val="00AF29B7"/>
    <w:rsid w:val="00B01A67"/>
    <w:rsid w:val="00B03735"/>
    <w:rsid w:val="00B0404C"/>
    <w:rsid w:val="00B05B8C"/>
    <w:rsid w:val="00B14BDE"/>
    <w:rsid w:val="00B16215"/>
    <w:rsid w:val="00B21726"/>
    <w:rsid w:val="00B2439D"/>
    <w:rsid w:val="00B26D90"/>
    <w:rsid w:val="00B307AF"/>
    <w:rsid w:val="00B45CCA"/>
    <w:rsid w:val="00B47B30"/>
    <w:rsid w:val="00B61654"/>
    <w:rsid w:val="00B71991"/>
    <w:rsid w:val="00B727A7"/>
    <w:rsid w:val="00B736C4"/>
    <w:rsid w:val="00B74277"/>
    <w:rsid w:val="00B74AC1"/>
    <w:rsid w:val="00B82155"/>
    <w:rsid w:val="00B84ED0"/>
    <w:rsid w:val="00B85C41"/>
    <w:rsid w:val="00B87E7E"/>
    <w:rsid w:val="00B901D7"/>
    <w:rsid w:val="00B91274"/>
    <w:rsid w:val="00B92A58"/>
    <w:rsid w:val="00BA40DB"/>
    <w:rsid w:val="00BA4CAD"/>
    <w:rsid w:val="00BA56C7"/>
    <w:rsid w:val="00BA72C3"/>
    <w:rsid w:val="00BB1E81"/>
    <w:rsid w:val="00BB3A26"/>
    <w:rsid w:val="00BB60C6"/>
    <w:rsid w:val="00BB6E38"/>
    <w:rsid w:val="00BC6BE6"/>
    <w:rsid w:val="00BD046E"/>
    <w:rsid w:val="00BD0C3D"/>
    <w:rsid w:val="00BD7755"/>
    <w:rsid w:val="00BE3D20"/>
    <w:rsid w:val="00BE50D0"/>
    <w:rsid w:val="00BE5B15"/>
    <w:rsid w:val="00BF68D8"/>
    <w:rsid w:val="00C12E80"/>
    <w:rsid w:val="00C1650A"/>
    <w:rsid w:val="00C22873"/>
    <w:rsid w:val="00C24798"/>
    <w:rsid w:val="00C27743"/>
    <w:rsid w:val="00C30627"/>
    <w:rsid w:val="00C338DF"/>
    <w:rsid w:val="00C35D3B"/>
    <w:rsid w:val="00C37DB7"/>
    <w:rsid w:val="00C633F2"/>
    <w:rsid w:val="00C64B9E"/>
    <w:rsid w:val="00C66185"/>
    <w:rsid w:val="00C677B0"/>
    <w:rsid w:val="00C67C41"/>
    <w:rsid w:val="00C7293B"/>
    <w:rsid w:val="00C761AD"/>
    <w:rsid w:val="00C86ACF"/>
    <w:rsid w:val="00C86FAA"/>
    <w:rsid w:val="00C90687"/>
    <w:rsid w:val="00C94602"/>
    <w:rsid w:val="00C96A33"/>
    <w:rsid w:val="00C97655"/>
    <w:rsid w:val="00CA2BA7"/>
    <w:rsid w:val="00CA3ED1"/>
    <w:rsid w:val="00CA5790"/>
    <w:rsid w:val="00CB151D"/>
    <w:rsid w:val="00CB1E51"/>
    <w:rsid w:val="00CB3848"/>
    <w:rsid w:val="00CB3CD8"/>
    <w:rsid w:val="00CC071F"/>
    <w:rsid w:val="00CD022D"/>
    <w:rsid w:val="00CD032B"/>
    <w:rsid w:val="00CD1EA1"/>
    <w:rsid w:val="00CD224A"/>
    <w:rsid w:val="00CD2E12"/>
    <w:rsid w:val="00CD2F12"/>
    <w:rsid w:val="00CD40DF"/>
    <w:rsid w:val="00CE31BC"/>
    <w:rsid w:val="00CE3CE7"/>
    <w:rsid w:val="00CE6DEC"/>
    <w:rsid w:val="00D1769C"/>
    <w:rsid w:val="00D25283"/>
    <w:rsid w:val="00D25700"/>
    <w:rsid w:val="00D40D00"/>
    <w:rsid w:val="00D41DC2"/>
    <w:rsid w:val="00D42E27"/>
    <w:rsid w:val="00D47CED"/>
    <w:rsid w:val="00D52160"/>
    <w:rsid w:val="00D576B7"/>
    <w:rsid w:val="00D60462"/>
    <w:rsid w:val="00D65BBC"/>
    <w:rsid w:val="00D7039C"/>
    <w:rsid w:val="00D73992"/>
    <w:rsid w:val="00D8073F"/>
    <w:rsid w:val="00D82B93"/>
    <w:rsid w:val="00D83928"/>
    <w:rsid w:val="00D90A98"/>
    <w:rsid w:val="00D92DE9"/>
    <w:rsid w:val="00D94D54"/>
    <w:rsid w:val="00DA08C7"/>
    <w:rsid w:val="00DA1366"/>
    <w:rsid w:val="00DB12A5"/>
    <w:rsid w:val="00DB1998"/>
    <w:rsid w:val="00DB3276"/>
    <w:rsid w:val="00DB34C6"/>
    <w:rsid w:val="00DB4A3A"/>
    <w:rsid w:val="00DB5E7F"/>
    <w:rsid w:val="00DC1A64"/>
    <w:rsid w:val="00DC264F"/>
    <w:rsid w:val="00DC2C06"/>
    <w:rsid w:val="00DC3FA2"/>
    <w:rsid w:val="00DC5A24"/>
    <w:rsid w:val="00DC7395"/>
    <w:rsid w:val="00DD087D"/>
    <w:rsid w:val="00DD3F6C"/>
    <w:rsid w:val="00DD6A75"/>
    <w:rsid w:val="00DD7E7E"/>
    <w:rsid w:val="00DE0142"/>
    <w:rsid w:val="00DE0B7C"/>
    <w:rsid w:val="00DE4CAE"/>
    <w:rsid w:val="00DE4CC0"/>
    <w:rsid w:val="00DE5CBF"/>
    <w:rsid w:val="00DF0013"/>
    <w:rsid w:val="00DF0A2B"/>
    <w:rsid w:val="00DF2EE5"/>
    <w:rsid w:val="00DF4F88"/>
    <w:rsid w:val="00E00128"/>
    <w:rsid w:val="00E01166"/>
    <w:rsid w:val="00E0205C"/>
    <w:rsid w:val="00E021FD"/>
    <w:rsid w:val="00E02718"/>
    <w:rsid w:val="00E03F35"/>
    <w:rsid w:val="00E05313"/>
    <w:rsid w:val="00E054E1"/>
    <w:rsid w:val="00E06857"/>
    <w:rsid w:val="00E15E71"/>
    <w:rsid w:val="00E208A0"/>
    <w:rsid w:val="00E2138F"/>
    <w:rsid w:val="00E215BD"/>
    <w:rsid w:val="00E2373E"/>
    <w:rsid w:val="00E24432"/>
    <w:rsid w:val="00E32348"/>
    <w:rsid w:val="00E324BB"/>
    <w:rsid w:val="00E51A26"/>
    <w:rsid w:val="00E51F5E"/>
    <w:rsid w:val="00E554A7"/>
    <w:rsid w:val="00E554EA"/>
    <w:rsid w:val="00E562E8"/>
    <w:rsid w:val="00E662EE"/>
    <w:rsid w:val="00E67B3E"/>
    <w:rsid w:val="00E7038C"/>
    <w:rsid w:val="00E74610"/>
    <w:rsid w:val="00E75A3F"/>
    <w:rsid w:val="00E75C1F"/>
    <w:rsid w:val="00E8713D"/>
    <w:rsid w:val="00E876BB"/>
    <w:rsid w:val="00E87CC4"/>
    <w:rsid w:val="00E948DF"/>
    <w:rsid w:val="00EA1DE1"/>
    <w:rsid w:val="00EA7B85"/>
    <w:rsid w:val="00EC20C1"/>
    <w:rsid w:val="00EC52D8"/>
    <w:rsid w:val="00EC682A"/>
    <w:rsid w:val="00EC6C83"/>
    <w:rsid w:val="00ED166B"/>
    <w:rsid w:val="00ED188B"/>
    <w:rsid w:val="00ED3358"/>
    <w:rsid w:val="00ED5440"/>
    <w:rsid w:val="00EE132E"/>
    <w:rsid w:val="00EF005D"/>
    <w:rsid w:val="00EF5E16"/>
    <w:rsid w:val="00EF615E"/>
    <w:rsid w:val="00F07395"/>
    <w:rsid w:val="00F079C0"/>
    <w:rsid w:val="00F120A2"/>
    <w:rsid w:val="00F1230D"/>
    <w:rsid w:val="00F17C8F"/>
    <w:rsid w:val="00F243CE"/>
    <w:rsid w:val="00F246B0"/>
    <w:rsid w:val="00F26727"/>
    <w:rsid w:val="00F3076E"/>
    <w:rsid w:val="00F3448B"/>
    <w:rsid w:val="00F3610F"/>
    <w:rsid w:val="00F43A07"/>
    <w:rsid w:val="00F46AAA"/>
    <w:rsid w:val="00F50E90"/>
    <w:rsid w:val="00F531AE"/>
    <w:rsid w:val="00F625D6"/>
    <w:rsid w:val="00F64492"/>
    <w:rsid w:val="00F66094"/>
    <w:rsid w:val="00F66244"/>
    <w:rsid w:val="00F7359D"/>
    <w:rsid w:val="00F85247"/>
    <w:rsid w:val="00F85BE3"/>
    <w:rsid w:val="00F863E5"/>
    <w:rsid w:val="00F90768"/>
    <w:rsid w:val="00F910E3"/>
    <w:rsid w:val="00F92363"/>
    <w:rsid w:val="00F9257A"/>
    <w:rsid w:val="00F935A1"/>
    <w:rsid w:val="00FA1B91"/>
    <w:rsid w:val="00FA1BFA"/>
    <w:rsid w:val="00FA2B41"/>
    <w:rsid w:val="00FA592D"/>
    <w:rsid w:val="00FA770A"/>
    <w:rsid w:val="00FB0982"/>
    <w:rsid w:val="00FB14BC"/>
    <w:rsid w:val="00FB161C"/>
    <w:rsid w:val="00FB26A1"/>
    <w:rsid w:val="00FB47F7"/>
    <w:rsid w:val="00FC3516"/>
    <w:rsid w:val="00FC3629"/>
    <w:rsid w:val="00FC4CD5"/>
    <w:rsid w:val="00FD5390"/>
    <w:rsid w:val="00FD6264"/>
    <w:rsid w:val="00FD6991"/>
    <w:rsid w:val="00FD7B0F"/>
    <w:rsid w:val="00FE0C13"/>
    <w:rsid w:val="00FE1B76"/>
    <w:rsid w:val="00FE22CA"/>
    <w:rsid w:val="00FE36C9"/>
    <w:rsid w:val="00FF0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E77"/>
    <w:pPr>
      <w:spacing w:after="200"/>
    </w:pPr>
    <w:rPr>
      <w:rFonts w:ascii="Arial" w:hAnsi="Arial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B26A1"/>
    <w:pPr>
      <w:keepNext/>
      <w:widowControl w:val="0"/>
      <w:suppressAutoHyphens/>
      <w:autoSpaceDE w:val="0"/>
      <w:autoSpaceDN w:val="0"/>
      <w:adjustRightInd w:val="0"/>
      <w:spacing w:before="240" w:after="60" w:line="288" w:lineRule="auto"/>
      <w:textAlignment w:val="center"/>
      <w:outlineLvl w:val="0"/>
    </w:pPr>
    <w:rPr>
      <w:rFonts w:ascii="Arial-BoldMT" w:hAnsi="Arial-BoldMT"/>
      <w:b/>
      <w:bCs/>
      <w:color w:val="000000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rsid w:val="00FB26A1"/>
    <w:pPr>
      <w:keepNext/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rsid w:val="00FB26A1"/>
    <w:pPr>
      <w:keepNext/>
      <w:widowControl w:val="0"/>
      <w:pBdr>
        <w:bottom w:val="single" w:sz="4" w:space="1" w:color="auto"/>
      </w:pBdr>
      <w:suppressAutoHyphens/>
      <w:autoSpaceDE w:val="0"/>
      <w:autoSpaceDN w:val="0"/>
      <w:adjustRightInd w:val="0"/>
      <w:spacing w:after="240"/>
      <w:textAlignment w:val="center"/>
      <w:outlineLvl w:val="2"/>
    </w:pPr>
    <w:rPr>
      <w:b/>
      <w:bCs/>
      <w:color w:val="000000"/>
      <w:sz w:val="28"/>
      <w:szCs w:val="36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4022E3"/>
    <w:pPr>
      <w:spacing w:before="240" w:after="0"/>
      <w:outlineLvl w:val="3"/>
    </w:pPr>
    <w:rPr>
      <w:rFonts w:ascii="Times New Roman" w:eastAsia="Times New Roman" w:hAnsi="Times New Roman"/>
      <w:smallCaps/>
      <w:spacing w:val="10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022E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022E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022E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022E3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022E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FB26A1"/>
    <w:rPr>
      <w:rFonts w:ascii="Arial-BoldMT" w:hAnsi="Arial-BoldMT"/>
      <w:b/>
      <w:color w:val="000000"/>
      <w:sz w:val="32"/>
    </w:rPr>
  </w:style>
  <w:style w:type="character" w:customStyle="1" w:styleId="Titre2Car">
    <w:name w:val="Titre 2 Car"/>
    <w:basedOn w:val="Policepardfaut"/>
    <w:link w:val="Titre2"/>
    <w:uiPriority w:val="9"/>
    <w:locked/>
    <w:rsid w:val="00FB26A1"/>
    <w:rPr>
      <w:rFonts w:ascii="Calibri" w:hAnsi="Calibri"/>
      <w:b/>
      <w:i/>
      <w:sz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locked/>
    <w:rsid w:val="00FB26A1"/>
    <w:rPr>
      <w:rFonts w:ascii="Arial" w:hAnsi="Arial"/>
      <w:b/>
      <w:color w:val="000000"/>
      <w:sz w:val="36"/>
    </w:rPr>
  </w:style>
  <w:style w:type="paragraph" w:customStyle="1" w:styleId="Paragraphestandard">
    <w:name w:val="[Paragraphe standard]"/>
    <w:basedOn w:val="Normal"/>
    <w:uiPriority w:val="99"/>
    <w:rsid w:val="00FB26A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ErasITC-Light" w:hAnsi="ErasITC-Light" w:cs="ErasITC-Light"/>
      <w:color w:val="000000"/>
      <w:lang w:eastAsia="fr-FR"/>
    </w:rPr>
  </w:style>
  <w:style w:type="paragraph" w:styleId="En-tte">
    <w:name w:val="header"/>
    <w:basedOn w:val="Normal"/>
    <w:link w:val="En-tteCar"/>
    <w:uiPriority w:val="99"/>
    <w:rsid w:val="00FB26A1"/>
    <w:pPr>
      <w:tabs>
        <w:tab w:val="center" w:pos="4536"/>
        <w:tab w:val="right" w:pos="9072"/>
      </w:tabs>
    </w:pPr>
    <w:rPr>
      <w:rFonts w:ascii="Cambria" w:hAnsi="Cambria"/>
      <w:sz w:val="24"/>
    </w:rPr>
  </w:style>
  <w:style w:type="character" w:customStyle="1" w:styleId="En-tteCar">
    <w:name w:val="En-tête Car"/>
    <w:basedOn w:val="Policepardfaut"/>
    <w:link w:val="En-tte"/>
    <w:uiPriority w:val="99"/>
    <w:locked/>
    <w:rsid w:val="00FB26A1"/>
    <w:rPr>
      <w:sz w:val="24"/>
      <w:lang w:eastAsia="en-US"/>
    </w:rPr>
  </w:style>
  <w:style w:type="paragraph" w:styleId="Pieddepage">
    <w:name w:val="footer"/>
    <w:basedOn w:val="Normal"/>
    <w:link w:val="PieddepageCar"/>
    <w:uiPriority w:val="99"/>
    <w:rsid w:val="00FB26A1"/>
    <w:pPr>
      <w:tabs>
        <w:tab w:val="center" w:pos="4536"/>
        <w:tab w:val="right" w:pos="9072"/>
      </w:tabs>
    </w:pPr>
    <w:rPr>
      <w:b/>
      <w:sz w:val="24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FB26A1"/>
    <w:rPr>
      <w:rFonts w:ascii="Arial" w:hAnsi="Arial"/>
      <w:b/>
      <w:sz w:val="24"/>
      <w:lang w:eastAsia="en-US"/>
    </w:rPr>
  </w:style>
  <w:style w:type="paragraph" w:customStyle="1" w:styleId="Aucunstyledeparagraphe">
    <w:name w:val="[Aucun style de paragraphe]"/>
    <w:uiPriority w:val="99"/>
    <w:rsid w:val="00FB26A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ErasITC-Light" w:hAnsi="ErasITC-Light" w:cs="ErasITC-Light"/>
      <w:color w:val="000000"/>
      <w:sz w:val="24"/>
      <w:szCs w:val="24"/>
    </w:rPr>
  </w:style>
  <w:style w:type="character" w:styleId="Numrodepage">
    <w:name w:val="page number"/>
    <w:basedOn w:val="Policepardfaut"/>
    <w:rsid w:val="00FB26A1"/>
    <w:rPr>
      <w:rFonts w:cs="Times New Roman"/>
    </w:rPr>
  </w:style>
  <w:style w:type="table" w:styleId="Grilledutableau">
    <w:name w:val="Table Grid"/>
    <w:basedOn w:val="TableauNormal"/>
    <w:uiPriority w:val="59"/>
    <w:rsid w:val="00FB26A1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B26A1"/>
    <w:pPr>
      <w:spacing w:line="276" w:lineRule="auto"/>
      <w:ind w:left="720"/>
      <w:contextualSpacing/>
    </w:pPr>
    <w:rPr>
      <w:rFonts w:ascii="Calibri" w:hAnsi="Calibri"/>
      <w:szCs w:val="22"/>
    </w:rPr>
  </w:style>
  <w:style w:type="paragraph" w:styleId="Textedebulles">
    <w:name w:val="Balloon Text"/>
    <w:basedOn w:val="Normal"/>
    <w:link w:val="TextedebullesCar"/>
    <w:uiPriority w:val="99"/>
    <w:rsid w:val="00FB26A1"/>
    <w:pPr>
      <w:spacing w:after="0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sid w:val="00FB26A1"/>
    <w:rPr>
      <w:rFonts w:ascii="Tahoma" w:hAnsi="Tahoma"/>
      <w:sz w:val="16"/>
      <w:lang w:eastAsia="en-US"/>
    </w:rPr>
  </w:style>
  <w:style w:type="paragraph" w:styleId="Corpsdetexte2">
    <w:name w:val="Body Text 2"/>
    <w:basedOn w:val="Normal"/>
    <w:link w:val="Corpsdetexte2Car"/>
    <w:uiPriority w:val="99"/>
    <w:rsid w:val="00A3483A"/>
    <w:pPr>
      <w:spacing w:after="120" w:line="480" w:lineRule="auto"/>
    </w:pPr>
    <w:rPr>
      <w:rFonts w:ascii="Times New Roman" w:eastAsia="Times New Roman" w:hAnsi="Times New Roman"/>
      <w:sz w:val="24"/>
      <w:lang w:eastAsia="fr-FR"/>
    </w:rPr>
  </w:style>
  <w:style w:type="character" w:customStyle="1" w:styleId="Corpsdetexte2Car">
    <w:name w:val="Corps de texte 2 Car"/>
    <w:basedOn w:val="Policepardfaut"/>
    <w:link w:val="Corpsdetexte2"/>
    <w:uiPriority w:val="99"/>
    <w:locked/>
    <w:rsid w:val="00A3483A"/>
    <w:rPr>
      <w:rFonts w:ascii="Times New Roman" w:hAnsi="Times New Roman"/>
      <w:sz w:val="24"/>
    </w:rPr>
  </w:style>
  <w:style w:type="paragraph" w:customStyle="1" w:styleId="Corpsniveau3">
    <w:name w:val="Corps niveau 3"/>
    <w:basedOn w:val="Normal"/>
    <w:uiPriority w:val="99"/>
    <w:rsid w:val="00774315"/>
    <w:pPr>
      <w:spacing w:before="120" w:after="120"/>
      <w:ind w:left="907"/>
      <w:jc w:val="both"/>
    </w:pPr>
    <w:rPr>
      <w:rFonts w:eastAsia="Times New Roman"/>
      <w:lang w:eastAsia="fr-FR"/>
    </w:rPr>
  </w:style>
  <w:style w:type="paragraph" w:customStyle="1" w:styleId="Corpsenum-3">
    <w:name w:val="Corps enum-3"/>
    <w:basedOn w:val="Corpsniveau3"/>
    <w:uiPriority w:val="99"/>
    <w:rsid w:val="00774315"/>
    <w:pPr>
      <w:numPr>
        <w:numId w:val="2"/>
      </w:numPr>
      <w:spacing w:before="60" w:after="0"/>
    </w:pPr>
  </w:style>
  <w:style w:type="paragraph" w:customStyle="1" w:styleId="Intgralebase">
    <w:name w:val="Intégrale_base"/>
    <w:link w:val="IntgralebaseCar"/>
    <w:uiPriority w:val="99"/>
    <w:rsid w:val="00123B3A"/>
    <w:pPr>
      <w:spacing w:line="280" w:lineRule="exact"/>
    </w:pPr>
    <w:rPr>
      <w:rFonts w:ascii="Arial" w:hAnsi="Arial"/>
      <w:sz w:val="20"/>
      <w:szCs w:val="20"/>
    </w:rPr>
  </w:style>
  <w:style w:type="character" w:customStyle="1" w:styleId="IntgralebaseCar">
    <w:name w:val="Intégrale_base Car"/>
    <w:link w:val="Intgralebase"/>
    <w:uiPriority w:val="99"/>
    <w:locked/>
    <w:rsid w:val="00123B3A"/>
    <w:rPr>
      <w:rFonts w:ascii="Arial" w:eastAsia="Times New Roman" w:hAnsi="Arial"/>
      <w:lang w:val="fr-FR" w:eastAsia="fr-FR"/>
    </w:rPr>
  </w:style>
  <w:style w:type="character" w:styleId="Marquedecommentaire">
    <w:name w:val="annotation reference"/>
    <w:basedOn w:val="Policepardfaut"/>
    <w:uiPriority w:val="99"/>
    <w:rsid w:val="00AC5B90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DB5E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sid w:val="00DB5E7F"/>
    <w:rPr>
      <w:rFonts w:ascii="Arial" w:hAnsi="Arial"/>
      <w:sz w:val="20"/>
      <w:szCs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AC5B9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sid w:val="00AC5B90"/>
    <w:rPr>
      <w:rFonts w:ascii="Arial" w:hAnsi="Arial" w:cs="Times New Roman"/>
      <w:b/>
      <w:bCs/>
      <w:sz w:val="20"/>
      <w:szCs w:val="20"/>
      <w:lang w:eastAsia="en-US"/>
    </w:rPr>
  </w:style>
  <w:style w:type="paragraph" w:customStyle="1" w:styleId="Standard">
    <w:name w:val="Standard"/>
    <w:uiPriority w:val="99"/>
    <w:rsid w:val="007E4765"/>
    <w:pPr>
      <w:widowControl w:val="0"/>
      <w:suppressAutoHyphens/>
    </w:pPr>
    <w:rPr>
      <w:rFonts w:ascii="Arial" w:eastAsia="Arial Unicode MS" w:hAnsi="Arial" w:cs="Tahoma"/>
      <w:kern w:val="16"/>
      <w:sz w:val="20"/>
      <w:szCs w:val="24"/>
    </w:rPr>
  </w:style>
  <w:style w:type="paragraph" w:customStyle="1" w:styleId="chappreuve">
    <w:name w:val="chap épreuve"/>
    <w:basedOn w:val="Normal"/>
    <w:link w:val="chappreuveCar"/>
    <w:uiPriority w:val="99"/>
    <w:rsid w:val="007E4765"/>
    <w:pPr>
      <w:numPr>
        <w:numId w:val="3"/>
      </w:numPr>
      <w:spacing w:before="240" w:after="0"/>
      <w:jc w:val="both"/>
    </w:pPr>
    <w:rPr>
      <w:rFonts w:eastAsia="Arial Unicode MS"/>
      <w:b/>
      <w:kern w:val="16"/>
      <w:sz w:val="24"/>
      <w:lang w:eastAsia="ja-JP"/>
    </w:rPr>
  </w:style>
  <w:style w:type="character" w:customStyle="1" w:styleId="chappreuveCar">
    <w:name w:val="chap épreuve Car"/>
    <w:link w:val="chappreuve"/>
    <w:uiPriority w:val="99"/>
    <w:locked/>
    <w:rsid w:val="007E4765"/>
    <w:rPr>
      <w:rFonts w:ascii="Arial" w:eastAsia="Arial Unicode MS" w:hAnsi="Arial"/>
      <w:b/>
      <w:kern w:val="16"/>
      <w:sz w:val="24"/>
      <w:szCs w:val="24"/>
      <w:lang w:eastAsia="ja-JP"/>
    </w:rPr>
  </w:style>
  <w:style w:type="paragraph" w:customStyle="1" w:styleId="Paragraphedeliste2">
    <w:name w:val="Paragraphe de liste2"/>
    <w:basedOn w:val="Normal"/>
    <w:uiPriority w:val="99"/>
    <w:rsid w:val="00D83928"/>
    <w:pPr>
      <w:spacing w:line="276" w:lineRule="auto"/>
      <w:ind w:left="720"/>
      <w:contextualSpacing/>
    </w:pPr>
    <w:rPr>
      <w:rFonts w:ascii="Calibri" w:eastAsia="Arial Unicode MS" w:hAnsi="Calibri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4022E3"/>
    <w:rPr>
      <w:rFonts w:ascii="Times New Roman" w:eastAsia="Times New Roman" w:hAnsi="Times New Roman"/>
      <w:smallCaps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022E3"/>
    <w:rPr>
      <w:rFonts w:eastAsia="Times New Roman"/>
      <w:color w:val="243F60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022E3"/>
    <w:rPr>
      <w:rFonts w:eastAsia="Times New Roman"/>
      <w:i/>
      <w:iCs/>
      <w:color w:val="243F60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022E3"/>
    <w:rPr>
      <w:rFonts w:eastAsia="Times New Roman"/>
      <w:i/>
      <w:iCs/>
      <w:color w:val="404040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022E3"/>
    <w:rPr>
      <w:rFonts w:eastAsia="Times New Roman"/>
      <w:color w:val="40404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022E3"/>
    <w:rPr>
      <w:rFonts w:eastAsia="Times New Roman"/>
      <w:i/>
      <w:iCs/>
      <w:color w:val="404040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022E3"/>
    <w:rPr>
      <w:rFonts w:ascii="Times New Roman" w:eastAsia="Times New Roman" w:hAnsi="Times New Roman"/>
      <w:b/>
      <w:bCs/>
      <w:color w:val="4F81BD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rsid w:val="004022E3"/>
    <w:pPr>
      <w:pBdr>
        <w:top w:val="single" w:sz="12" w:space="1" w:color="C0504D"/>
      </w:pBdr>
      <w:spacing w:after="0"/>
      <w:jc w:val="right"/>
    </w:pPr>
    <w:rPr>
      <w:rFonts w:ascii="Times New Roman" w:eastAsia="Times New Roman" w:hAnsi="Times New Roman"/>
      <w:smallCaps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4022E3"/>
    <w:rPr>
      <w:rFonts w:ascii="Times New Roman" w:eastAsia="Times New Roman" w:hAnsi="Times New Roman"/>
      <w:smallCaps/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rsid w:val="004022E3"/>
    <w:pPr>
      <w:spacing w:after="720"/>
      <w:jc w:val="right"/>
    </w:pPr>
    <w:rPr>
      <w:rFonts w:ascii="Cambria" w:eastAsia="Times New Roman" w:hAnsi="Cambria"/>
      <w:sz w:val="20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4022E3"/>
    <w:rPr>
      <w:rFonts w:eastAsia="Times New Roman"/>
      <w:sz w:val="20"/>
    </w:rPr>
  </w:style>
  <w:style w:type="character" w:styleId="lev">
    <w:name w:val="Strong"/>
    <w:uiPriority w:val="22"/>
    <w:rsid w:val="004022E3"/>
    <w:rPr>
      <w:b/>
      <w:color w:val="C0504D"/>
    </w:rPr>
  </w:style>
  <w:style w:type="character" w:styleId="Accentuation">
    <w:name w:val="Emphasis"/>
    <w:uiPriority w:val="20"/>
    <w:qFormat/>
    <w:rsid w:val="004022E3"/>
    <w:rPr>
      <w:i/>
      <w:iCs/>
    </w:rPr>
  </w:style>
  <w:style w:type="paragraph" w:styleId="Sansinterligne">
    <w:name w:val="No Spacing"/>
    <w:basedOn w:val="Normal"/>
    <w:link w:val="SansinterligneCar"/>
    <w:uiPriority w:val="1"/>
    <w:rsid w:val="004022E3"/>
    <w:pPr>
      <w:spacing w:after="0"/>
    </w:pPr>
    <w:rPr>
      <w:rFonts w:ascii="Times New Roman" w:eastAsia="Times New Roman" w:hAnsi="Times New Roman"/>
      <w:sz w:val="20"/>
      <w:szCs w:val="20"/>
    </w:rPr>
  </w:style>
  <w:style w:type="character" w:customStyle="1" w:styleId="SansinterligneCar">
    <w:name w:val="Sans interligne Car"/>
    <w:link w:val="Sansinterligne"/>
    <w:uiPriority w:val="1"/>
    <w:rsid w:val="004022E3"/>
    <w:rPr>
      <w:rFonts w:ascii="Times New Roman" w:eastAsia="Times New Roman" w:hAnsi="Times New Roman"/>
      <w:sz w:val="20"/>
      <w:szCs w:val="20"/>
      <w:lang w:eastAsia="en-US"/>
    </w:rPr>
  </w:style>
  <w:style w:type="paragraph" w:styleId="Citation">
    <w:name w:val="Quote"/>
    <w:basedOn w:val="Normal"/>
    <w:next w:val="Normal"/>
    <w:link w:val="CitationCar"/>
    <w:uiPriority w:val="29"/>
    <w:rsid w:val="004022E3"/>
    <w:pPr>
      <w:spacing w:after="0"/>
    </w:pPr>
    <w:rPr>
      <w:rFonts w:ascii="Times New Roman" w:eastAsia="Times New Roman" w:hAnsi="Times New Roman"/>
      <w:i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4022E3"/>
    <w:rPr>
      <w:rFonts w:ascii="Times New Roman" w:eastAsia="Times New Roman" w:hAnsi="Times New Roman"/>
      <w:i/>
      <w:sz w:val="20"/>
      <w:szCs w:val="20"/>
    </w:rPr>
  </w:style>
  <w:style w:type="paragraph" w:styleId="Citationintense">
    <w:name w:val="Intense Quote"/>
    <w:aliases w:val="descriptif"/>
    <w:basedOn w:val="Normal"/>
    <w:next w:val="NormalAEA"/>
    <w:link w:val="CitationintenseCar"/>
    <w:uiPriority w:val="30"/>
    <w:qFormat/>
    <w:rsid w:val="004022E3"/>
    <w:pPr>
      <w:widowControl w:val="0"/>
      <w:autoSpaceDE w:val="0"/>
      <w:autoSpaceDN w:val="0"/>
      <w:adjustRightInd w:val="0"/>
      <w:spacing w:before="1" w:after="0"/>
      <w:ind w:right="28"/>
      <w:jc w:val="both"/>
    </w:pPr>
    <w:rPr>
      <w:rFonts w:ascii="Century Gothic" w:eastAsia="Times New Roman" w:hAnsi="Century Gothic"/>
      <w:sz w:val="17"/>
      <w:szCs w:val="17"/>
    </w:rPr>
  </w:style>
  <w:style w:type="character" w:customStyle="1" w:styleId="CitationintenseCar">
    <w:name w:val="Citation intense Car"/>
    <w:aliases w:val="descriptif Car"/>
    <w:basedOn w:val="Policepardfaut"/>
    <w:link w:val="Citationintense"/>
    <w:uiPriority w:val="30"/>
    <w:rsid w:val="004022E3"/>
    <w:rPr>
      <w:rFonts w:ascii="Century Gothic" w:eastAsia="Times New Roman" w:hAnsi="Century Gothic"/>
      <w:sz w:val="17"/>
      <w:szCs w:val="17"/>
    </w:rPr>
  </w:style>
  <w:style w:type="character" w:styleId="Emphaseple">
    <w:name w:val="Subtle Emphasis"/>
    <w:uiPriority w:val="19"/>
    <w:qFormat/>
    <w:rsid w:val="004022E3"/>
    <w:rPr>
      <w:i/>
      <w:iCs/>
      <w:color w:val="808080"/>
    </w:rPr>
  </w:style>
  <w:style w:type="character" w:styleId="Emphaseintense">
    <w:name w:val="Intense Emphasis"/>
    <w:uiPriority w:val="21"/>
    <w:qFormat/>
    <w:rsid w:val="004022E3"/>
    <w:rPr>
      <w:b/>
      <w:bCs/>
      <w:i/>
      <w:iCs/>
      <w:color w:val="4F81BD"/>
    </w:rPr>
  </w:style>
  <w:style w:type="character" w:styleId="Rfrenceple">
    <w:name w:val="Subtle Reference"/>
    <w:uiPriority w:val="31"/>
    <w:rsid w:val="004022E3"/>
    <w:rPr>
      <w:b/>
    </w:rPr>
  </w:style>
  <w:style w:type="character" w:styleId="Rfrenceintense">
    <w:name w:val="Intense Reference"/>
    <w:uiPriority w:val="32"/>
    <w:rsid w:val="004022E3"/>
    <w:rPr>
      <w:b/>
      <w:bCs/>
      <w:smallCaps/>
      <w:spacing w:val="5"/>
      <w:sz w:val="22"/>
      <w:szCs w:val="22"/>
      <w:u w:val="single"/>
    </w:rPr>
  </w:style>
  <w:style w:type="character" w:styleId="Titredulivre">
    <w:name w:val="Book Title"/>
    <w:uiPriority w:val="33"/>
    <w:rsid w:val="004022E3"/>
    <w:rPr>
      <w:rFonts w:ascii="Cambria" w:eastAsia="Times New Roman" w:hAnsi="Cambria" w:cs="Times New Roman"/>
      <w:i/>
      <w:iCs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022E3"/>
    <w:pPr>
      <w:keepLines/>
      <w:widowControl/>
      <w:suppressAutoHyphens w:val="0"/>
      <w:autoSpaceDE/>
      <w:autoSpaceDN/>
      <w:adjustRightInd/>
      <w:spacing w:before="480" w:after="0" w:line="240" w:lineRule="auto"/>
      <w:textAlignment w:val="auto"/>
      <w:outlineLvl w:val="9"/>
    </w:pPr>
    <w:rPr>
      <w:rFonts w:ascii="Cambria" w:eastAsia="Times New Roman" w:hAnsi="Cambria"/>
      <w:color w:val="365F91"/>
      <w:sz w:val="28"/>
      <w:szCs w:val="28"/>
    </w:rPr>
  </w:style>
  <w:style w:type="paragraph" w:customStyle="1" w:styleId="NormalAEA0">
    <w:name w:val="Normal. AEA"/>
    <w:basedOn w:val="Normal"/>
    <w:link w:val="NormalAEACar"/>
    <w:qFormat/>
    <w:rsid w:val="004022E3"/>
    <w:pPr>
      <w:tabs>
        <w:tab w:val="num" w:pos="1068"/>
      </w:tabs>
      <w:spacing w:after="0"/>
      <w:ind w:left="1068" w:hanging="360"/>
    </w:pPr>
    <w:rPr>
      <w:rFonts w:ascii="Eras Medium ITC" w:eastAsia="Times New Roman" w:hAnsi="Eras Medium ITC"/>
      <w:sz w:val="24"/>
    </w:rPr>
  </w:style>
  <w:style w:type="character" w:customStyle="1" w:styleId="NormalAEACar">
    <w:name w:val="Normal. AEA Car"/>
    <w:link w:val="NormalAEA0"/>
    <w:rsid w:val="004022E3"/>
    <w:rPr>
      <w:rFonts w:ascii="Eras Medium ITC" w:eastAsia="Times New Roman" w:hAnsi="Eras Medium ITC"/>
      <w:sz w:val="24"/>
      <w:szCs w:val="24"/>
    </w:rPr>
  </w:style>
  <w:style w:type="paragraph" w:customStyle="1" w:styleId="PiedpageAEA">
    <w:name w:val="Pied page AEA"/>
    <w:basedOn w:val="Pieddepage"/>
    <w:link w:val="PiedpageAEACar"/>
    <w:qFormat/>
    <w:rsid w:val="004022E3"/>
    <w:pPr>
      <w:pBdr>
        <w:top w:val="single" w:sz="4" w:space="1" w:color="auto"/>
      </w:pBdr>
      <w:spacing w:after="0"/>
    </w:pPr>
    <w:rPr>
      <w:rFonts w:ascii="Times New Roman" w:eastAsia="Times New Roman" w:hAnsi="Times New Roman"/>
      <w:b w:val="0"/>
      <w:sz w:val="20"/>
      <w:szCs w:val="20"/>
    </w:rPr>
  </w:style>
  <w:style w:type="character" w:customStyle="1" w:styleId="PiedpageAEACar">
    <w:name w:val="Pied page AEA Car"/>
    <w:basedOn w:val="PieddepageCar"/>
    <w:link w:val="PiedpageAEA"/>
    <w:rsid w:val="004022E3"/>
    <w:rPr>
      <w:rFonts w:ascii="Times New Roman" w:eastAsia="Times New Roman" w:hAnsi="Times New Roman"/>
      <w:b/>
      <w:sz w:val="20"/>
      <w:szCs w:val="20"/>
      <w:lang w:eastAsia="en-US"/>
    </w:rPr>
  </w:style>
  <w:style w:type="paragraph" w:customStyle="1" w:styleId="TitreAEA">
    <w:name w:val="Titre AEA"/>
    <w:basedOn w:val="Normal"/>
    <w:link w:val="TitreAEACar"/>
    <w:qFormat/>
    <w:rsid w:val="004022E3"/>
    <w:pPr>
      <w:spacing w:after="0"/>
    </w:pPr>
    <w:rPr>
      <w:rFonts w:ascii="Eras Demi ITC" w:eastAsia="Times New Roman" w:hAnsi="Eras Demi ITC"/>
      <w:color w:val="808080"/>
      <w:sz w:val="40"/>
      <w:szCs w:val="40"/>
    </w:rPr>
  </w:style>
  <w:style w:type="character" w:customStyle="1" w:styleId="TitreAEACar">
    <w:name w:val="Titre AEA Car"/>
    <w:link w:val="TitreAEA"/>
    <w:rsid w:val="004022E3"/>
    <w:rPr>
      <w:rFonts w:ascii="Eras Demi ITC" w:eastAsia="Times New Roman" w:hAnsi="Eras Demi ITC"/>
      <w:color w:val="808080"/>
      <w:sz w:val="40"/>
      <w:szCs w:val="40"/>
    </w:rPr>
  </w:style>
  <w:style w:type="paragraph" w:customStyle="1" w:styleId="Titre2AEA">
    <w:name w:val="Titre 2 AEA"/>
    <w:basedOn w:val="Normal"/>
    <w:link w:val="Titre2AEACar"/>
    <w:qFormat/>
    <w:rsid w:val="004022E3"/>
    <w:pPr>
      <w:spacing w:before="120" w:after="60"/>
    </w:pPr>
    <w:rPr>
      <w:rFonts w:ascii="Eras Medium ITC" w:eastAsia="Times New Roman" w:hAnsi="Eras Medium ITC"/>
      <w:b/>
      <w:bCs/>
      <w:smallCaps/>
      <w:color w:val="FF6600"/>
      <w:sz w:val="28"/>
      <w:szCs w:val="28"/>
    </w:rPr>
  </w:style>
  <w:style w:type="character" w:customStyle="1" w:styleId="Titre2AEACar">
    <w:name w:val="Titre 2 AEA Car"/>
    <w:link w:val="Titre2AEA"/>
    <w:rsid w:val="004022E3"/>
    <w:rPr>
      <w:rFonts w:ascii="Eras Medium ITC" w:eastAsia="Times New Roman" w:hAnsi="Eras Medium ITC"/>
      <w:b/>
      <w:bCs/>
      <w:smallCaps/>
      <w:color w:val="FF6600"/>
      <w:sz w:val="28"/>
      <w:szCs w:val="28"/>
    </w:rPr>
  </w:style>
  <w:style w:type="paragraph" w:customStyle="1" w:styleId="NormalAEA">
    <w:name w:val="Normal AEA"/>
    <w:basedOn w:val="Normal"/>
    <w:link w:val="NormalAEACar0"/>
    <w:qFormat/>
    <w:rsid w:val="004022E3"/>
    <w:pPr>
      <w:spacing w:after="0"/>
      <w:jc w:val="both"/>
    </w:pPr>
    <w:rPr>
      <w:rFonts w:ascii="Eras Medium ITC" w:eastAsia="Times New Roman" w:hAnsi="Eras Medium ITC"/>
    </w:rPr>
  </w:style>
  <w:style w:type="character" w:customStyle="1" w:styleId="NormalAEACar0">
    <w:name w:val="Normal AEA Car"/>
    <w:link w:val="NormalAEA"/>
    <w:rsid w:val="004022E3"/>
    <w:rPr>
      <w:rFonts w:ascii="Eras Medium ITC" w:eastAsia="Times New Roman" w:hAnsi="Eras Medium ITC"/>
      <w:szCs w:val="24"/>
    </w:rPr>
  </w:style>
  <w:style w:type="paragraph" w:customStyle="1" w:styleId="Titre3AEA">
    <w:name w:val="Titre 3 AEA"/>
    <w:basedOn w:val="Normal"/>
    <w:link w:val="Titre3AEACar"/>
    <w:qFormat/>
    <w:rsid w:val="004022E3"/>
    <w:pPr>
      <w:pBdr>
        <w:bottom w:val="single" w:sz="4" w:space="1" w:color="auto"/>
      </w:pBdr>
      <w:tabs>
        <w:tab w:val="num" w:pos="360"/>
      </w:tabs>
      <w:spacing w:before="60" w:after="60"/>
      <w:ind w:left="357" w:hanging="357"/>
    </w:pPr>
    <w:rPr>
      <w:rFonts w:ascii="Eras Medium ITC" w:eastAsia="Times New Roman" w:hAnsi="Eras Medium ITC"/>
      <w:b/>
      <w:bCs/>
      <w:sz w:val="24"/>
    </w:rPr>
  </w:style>
  <w:style w:type="character" w:customStyle="1" w:styleId="Titre3AEACar">
    <w:name w:val="Titre 3 AEA Car"/>
    <w:link w:val="Titre3AEA"/>
    <w:rsid w:val="004022E3"/>
    <w:rPr>
      <w:rFonts w:ascii="Eras Medium ITC" w:eastAsia="Times New Roman" w:hAnsi="Eras Medium ITC"/>
      <w:b/>
      <w:bCs/>
      <w:sz w:val="24"/>
      <w:szCs w:val="24"/>
    </w:rPr>
  </w:style>
  <w:style w:type="paragraph" w:customStyle="1" w:styleId="Titre4AEA">
    <w:name w:val="Titre 4 AEA"/>
    <w:basedOn w:val="Normal"/>
    <w:link w:val="Titre4AEACar"/>
    <w:qFormat/>
    <w:rsid w:val="004022E3"/>
    <w:pPr>
      <w:spacing w:after="0"/>
    </w:pPr>
    <w:rPr>
      <w:rFonts w:ascii="Eras Medium ITC" w:eastAsia="Times New Roman" w:hAnsi="Eras Medium ITC"/>
      <w:color w:val="33CCCC"/>
      <w:sz w:val="24"/>
      <w:szCs w:val="20"/>
    </w:rPr>
  </w:style>
  <w:style w:type="character" w:customStyle="1" w:styleId="Titre4AEACar">
    <w:name w:val="Titre 4 AEA Car"/>
    <w:link w:val="Titre4AEA"/>
    <w:rsid w:val="004022E3"/>
    <w:rPr>
      <w:rFonts w:ascii="Eras Medium ITC" w:eastAsia="Times New Roman" w:hAnsi="Eras Medium ITC"/>
      <w:color w:val="33CCCC"/>
      <w:sz w:val="24"/>
      <w:szCs w:val="20"/>
    </w:rPr>
  </w:style>
  <w:style w:type="paragraph" w:customStyle="1" w:styleId="Titre5AEA">
    <w:name w:val="Titre 5 AEA"/>
    <w:basedOn w:val="Normal"/>
    <w:link w:val="Titre5AEACar"/>
    <w:qFormat/>
    <w:rsid w:val="004022E3"/>
    <w:pPr>
      <w:spacing w:after="0"/>
      <w:ind w:left="708"/>
    </w:pPr>
    <w:rPr>
      <w:rFonts w:ascii="Eras Medium ITC" w:eastAsia="Times New Roman" w:hAnsi="Eras Medium ITC"/>
      <w:b/>
      <w:bCs/>
      <w:sz w:val="24"/>
    </w:rPr>
  </w:style>
  <w:style w:type="character" w:customStyle="1" w:styleId="Titre5AEACar">
    <w:name w:val="Titre 5 AEA Car"/>
    <w:link w:val="Titre5AEA"/>
    <w:rsid w:val="004022E3"/>
    <w:rPr>
      <w:rFonts w:ascii="Eras Medium ITC" w:eastAsia="Times New Roman" w:hAnsi="Eras Medium ITC"/>
      <w:b/>
      <w:bCs/>
      <w:sz w:val="24"/>
      <w:szCs w:val="24"/>
    </w:rPr>
  </w:style>
  <w:style w:type="paragraph" w:customStyle="1" w:styleId="EnteteAEA">
    <w:name w:val="Entete AEA"/>
    <w:basedOn w:val="En-tte"/>
    <w:link w:val="EnteteAEACar"/>
    <w:qFormat/>
    <w:rsid w:val="004022E3"/>
    <w:pPr>
      <w:pBdr>
        <w:bottom w:val="single" w:sz="4" w:space="1" w:color="000000"/>
      </w:pBdr>
      <w:spacing w:after="0"/>
      <w:ind w:left="142"/>
      <w:jc w:val="right"/>
    </w:pPr>
    <w:rPr>
      <w:rFonts w:ascii="Eras Medium ITC" w:eastAsia="Times New Roman" w:hAnsi="Eras Medium ITC"/>
      <w:sz w:val="28"/>
      <w:szCs w:val="28"/>
    </w:rPr>
  </w:style>
  <w:style w:type="character" w:customStyle="1" w:styleId="EnteteAEACar">
    <w:name w:val="Entete AEA Car"/>
    <w:link w:val="EnteteAEA"/>
    <w:rsid w:val="004022E3"/>
    <w:rPr>
      <w:rFonts w:ascii="Eras Medium ITC" w:eastAsia="Times New Roman" w:hAnsi="Eras Medium ITC"/>
      <w:sz w:val="28"/>
      <w:szCs w:val="28"/>
    </w:rPr>
  </w:style>
  <w:style w:type="paragraph" w:customStyle="1" w:styleId="p24">
    <w:name w:val="p24"/>
    <w:basedOn w:val="Normal"/>
    <w:rsid w:val="004022E3"/>
    <w:pPr>
      <w:widowControl w:val="0"/>
      <w:tabs>
        <w:tab w:val="left" w:pos="720"/>
        <w:tab w:val="left" w:pos="8920"/>
      </w:tabs>
      <w:spacing w:after="0" w:line="480" w:lineRule="atLeast"/>
      <w:ind w:left="720" w:hanging="720"/>
    </w:pPr>
    <w:rPr>
      <w:rFonts w:ascii="Times New Roman" w:eastAsia="Times New Roman" w:hAnsi="Times New Roman"/>
      <w:snapToGrid w:val="0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F863E5"/>
    <w:rPr>
      <w:rFonts w:ascii="Arial" w:hAnsi="Arial"/>
      <w:szCs w:val="24"/>
      <w:lang w:eastAsia="en-US"/>
    </w:rPr>
  </w:style>
  <w:style w:type="character" w:styleId="Lienhypertexte">
    <w:name w:val="Hyperlink"/>
    <w:basedOn w:val="Policepardfaut"/>
    <w:uiPriority w:val="99"/>
    <w:semiHidden/>
    <w:unhideWhenUsed/>
    <w:rsid w:val="006377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F1CAF-84AC-4CD5-AC0F-15C0660A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8</Pages>
  <Words>1538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Guide méthodologique sujet epreuve U61_BTS ERA</vt:lpstr>
    </vt:vector>
  </TitlesOfParts>
  <Company>MEN</Company>
  <LinksUpToDate>false</LinksUpToDate>
  <CharactersWithSpaces>9979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 méthodologique sujet epreuve U61_BTS ERA</dc:title>
  <dc:creator>Admin</dc:creator>
  <cp:lastModifiedBy>jacques garlin</cp:lastModifiedBy>
  <cp:revision>22</cp:revision>
  <cp:lastPrinted>2017-01-18T14:15:00Z</cp:lastPrinted>
  <dcterms:created xsi:type="dcterms:W3CDTF">2018-04-24T20:31:00Z</dcterms:created>
  <dcterms:modified xsi:type="dcterms:W3CDTF">2020-06-04T06:49:00Z</dcterms:modified>
</cp:coreProperties>
</file>